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pc="http://schemas.microsoft.com/office/word/2010/wordprocessingCanvas" xmlns:r="http://schemas.openxmlformats.org/officeDocument/2006/relationships" xmlns:o="urn:schemas-microsoft-com:office:office" xmlns:m="http://schemas.openxmlformats.org/officeDocument/2006/math" xmlns:wpi="http://schemas.microsoft.com/office/word/2010/wordprocessingInk" xmlns:w10="urn:schemas-microsoft-com:office:word" xmlns:cx="http://schemas.microsoft.com/office/drawing/2014/chartex" xmlns:w14="http://schemas.microsoft.com/office/word/2010/wordml" xmlns:cx1="http://schemas.microsoft.com/office/drawing/2015/9/8/chartex" xmlns:wne="http://schemas.microsoft.com/office/word/2006/wordml" xmlns:w15="http://schemas.microsoft.com/office/word/2012/wordml" xmlns:mc="http://schemas.openxmlformats.org/markup-compatibility/2006" xmlns:v="urn:schemas-microsoft-com:vml" xmlns:wp14="http://schemas.microsoft.com/office/word/2010/wordprocessingDrawing" xmlns:wpg="http://schemas.microsoft.com/office/word/2010/wordprocessingGroup" xmlns:wp="http://schemas.openxmlformats.org/drawingml/2006/wordprocessingDrawing" xmlns:w16se="http://schemas.microsoft.com/office/word/2015/wordml/symex" xmlns:w="http://schemas.openxmlformats.org/wordprocessingml/2006/main" mc:Ignorable="w14 w15 w16se wp14">
  <w:body>
    <w:p>
      <w:pPr>
        <w:pStyle w:val="Normal"/>
        <w:wordWrap w:val="0"/>
        <w:spacing w:line="579" w:lineRule="exact"/>
        <w:ind w:firstLine="320" w:firstLineChars="100"/>
        <w:rPr>
          <w:szCs w:val="32"/>
          <w:kern w:val="0"/>
          <w:rFonts w:ascii="方正仿宋_GBK" w:eastAsia="方正仿宋_GBK" w:hint="eastAsia"/>
        </w:rPr>
      </w:pPr>
      <w:r>
        <w:rPr>
          <w:szCs w:val="32"/>
          <w:kern w:val="0"/>
          <w:rFonts w:ascii="方正仿宋_GBK" w:eastAsia="方正仿宋_GBK" w:hint="eastAsia"/>
        </w:rPr>
      </w:r>
    </w:p>
    <w:p>
      <w:pPr>
        <w:pStyle w:val="Normal"/>
        <w:wordWrap w:val="0"/>
        <w:jc w:val="center"/>
        <w:spacing w:line="579" w:lineRule="exact"/>
        <w:ind w:firstLine="440" w:firstLineChars="100"/>
        <w:rPr>
          <w:rStyle w:val="Strong"/>
          <w:b w:val="0"/>
          <w:sz w:val="44"/>
          <w:szCs w:val="44"/>
          <w:rFonts w:ascii="方正小标宋_GBK" w:hAnsi="方正小标宋_GBK" w:eastAsia="方正小标宋_GBK" w:hint="eastAsia"/>
        </w:rPr>
      </w:pPr>
      <w:r>
        <w:rPr>
          <w:rStyle w:val="Strong"/>
          <w:b w:val="0"/>
          <w:sz w:val="44"/>
          <w:szCs w:val="44"/>
          <w:rFonts w:ascii="方正小标宋_GBK" w:hAnsi="方正小标宋_GBK" w:eastAsia="方正小标宋_GBK" w:hint="eastAsia"/>
        </w:rPr>
        <w:t xml:space="preserve">关于</w:t>
      </w:r>
      <w:r>
        <w:rPr>
          <w:rStyle w:val="Strong"/>
          <w:b w:val="0"/>
          <w:sz w:val="44"/>
          <w:szCs w:val="44"/>
          <w:rFonts w:ascii="方正小标宋_GBK" w:hAnsi="方正小标宋_GBK" w:eastAsia="方正小标宋_GBK"/>
        </w:rPr>
        <w:t xml:space="preserve">第二届</w:t>
      </w:r>
      <w:r>
        <w:rPr>
          <w:rStyle w:val="Strong"/>
          <w:b w:val="0"/>
          <w:sz w:val="44"/>
          <w:szCs w:val="44"/>
          <w:rFonts w:ascii="方正小标宋_GBK" w:hAnsi="方正小标宋_GBK" w:eastAsia="方正小标宋_GBK" w:hint="eastAsia"/>
        </w:rPr>
        <w:t xml:space="preserve">“湖北精品”培育库</w:t>
      </w:r>
      <w:r>
        <w:rPr>
          <w:rStyle w:val="Strong"/>
          <w:b w:val="0"/>
          <w:sz w:val="44"/>
          <w:szCs w:val="44"/>
          <w:rFonts w:ascii="方正小标宋_GBK" w:hAnsi="方正小标宋_GBK" w:eastAsia="方正小标宋_GBK" w:hint="eastAsia"/>
        </w:rPr>
      </w:r>
    </w:p>
    <w:p>
      <w:pPr>
        <w:pStyle w:val="Normal"/>
        <w:wordWrap w:val="0"/>
        <w:jc w:val="center"/>
        <w:spacing w:line="579" w:lineRule="exact"/>
        <w:ind w:firstLine="440" w:firstLineChars="100"/>
        <w:rPr>
          <w:rStyle w:val="Strong"/>
          <w:b w:val="0"/>
          <w:sz w:val="44"/>
          <w:szCs w:val="44"/>
          <w:rFonts w:ascii="方正小标宋_GBK" w:hAnsi="方正小标宋_GBK" w:eastAsia="方正小标宋_GBK" w:hint="eastAsia"/>
        </w:rPr>
      </w:pPr>
      <w:r>
        <w:rPr>
          <w:rStyle w:val="Strong"/>
          <w:b w:val="0"/>
          <w:sz w:val="44"/>
          <w:szCs w:val="44"/>
          <w:rFonts w:ascii="方正小标宋_GBK" w:hAnsi="方正小标宋_GBK" w:eastAsia="方正小标宋_GBK" w:hint="eastAsia"/>
        </w:rPr>
        <w:t xml:space="preserve">入库申报的说明</w:t>
      </w:r>
      <w:r>
        <w:rPr>
          <w:sz w:val="44"/>
          <w:szCs w:val="44"/>
          <w:kern w:val="0"/>
          <w:rFonts w:ascii="方正小标宋_GBK" w:hAnsi="方正小标宋_GBK" w:eastAsia="方正小标宋_GBK" w:hint="eastAsia"/>
        </w:rPr>
      </w:r>
    </w:p>
    <w:p>
      <w:pPr>
        <w:pStyle w:val="Normal"/>
        <w:wordWrap w:val="0"/>
        <w:spacing w:line="579" w:lineRule="exact"/>
        <w:ind w:firstLine="320" w:firstLineChars="100"/>
        <w:rPr>
          <w:szCs w:val="32"/>
          <w:kern w:val="0"/>
          <w:rFonts w:ascii="方正仿宋_GBK" w:eastAsia="方正仿宋_GBK" w:hint="eastAsia"/>
        </w:rPr>
      </w:pPr>
      <w:r>
        <w:rPr>
          <w:szCs w:val="32"/>
          <w:kern w:val="0"/>
          <w:rFonts w:ascii="方正仿宋_GBK" w:eastAsia="方正仿宋_GBK" w:hint="eastAsia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黑体_GBK" w:hAnsi="方正黑体_GBK" w:eastAsia="方正黑体_GBK" w:hint="eastAsia"/>
        </w:rPr>
      </w:pPr>
      <w:r>
        <w:rPr>
          <w:szCs w:val="32"/>
          <w:kern w:val="0"/>
          <w:rFonts w:ascii="方正黑体_GBK" w:hAnsi="方正黑体_GBK" w:eastAsia="方正黑体_GBK" w:hint="eastAsia"/>
        </w:rPr>
        <w:t xml:space="preserve">一、时间安排</w:t>
      </w:r>
      <w:r>
        <w:rPr>
          <w:szCs w:val="32"/>
          <w:kern w:val="0"/>
          <w:rFonts w:ascii="方正黑体_GBK" w:hAnsi="方正黑体_GBK" w:eastAsia="方正黑体_GBK" w:hint="eastAsia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仿宋_GBK" w:hAnsi="Times New Roman" w:eastAsia="方正仿宋_GBK"/>
        </w:rPr>
      </w:pPr>
      <w:r>
        <w:rPr>
          <w:szCs w:val="32"/>
          <w:kern w:val="0"/>
          <w:rFonts w:ascii="方正仿宋_GBK" w:hAnsi="Times New Roman" w:eastAsia="方正仿宋_GBK"/>
        </w:rPr>
        <w:t xml:space="preserve">2024年7月15日前完成培育库入库工作。</w:t>
      </w:r>
      <w:r>
        <w:rPr>
          <w:szCs w:val="32"/>
          <w:kern w:val="0"/>
          <w:rFonts w:ascii="方正仿宋_GBK" w:hAnsi="Times New Roman" w:eastAsia="方正仿宋_GBK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黑体_GBK" w:hAnsi="方正黑体_GBK" w:eastAsia="方正黑体_GBK" w:hint="eastAsia"/>
        </w:rPr>
      </w:pPr>
      <w:r>
        <w:rPr>
          <w:szCs w:val="32"/>
          <w:kern w:val="0"/>
          <w:rFonts w:ascii="方正黑体_GBK" w:hAnsi="方正黑体_GBK" w:eastAsia="方正黑体_GBK" w:hint="eastAsia"/>
        </w:rPr>
        <w:t xml:space="preserve">二、自主申报</w:t>
      </w:r>
      <w:r>
        <w:rPr>
          <w:szCs w:val="32"/>
          <w:kern w:val="0"/>
          <w:rFonts w:ascii="方正黑体_GBK" w:hAnsi="方正黑体_GBK" w:eastAsia="方正黑体_GBK" w:hint="eastAsia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仿宋_GBK" w:eastAsia="方正仿宋_GBK" w:hint="eastAsia"/>
        </w:rPr>
      </w:pPr>
      <w:r>
        <w:rPr>
          <w:szCs w:val="32"/>
          <w:kern w:val="0"/>
          <w:rFonts w:ascii="方正仿宋_GBK" w:eastAsia="方正仿宋_GBK" w:hint="eastAsia"/>
        </w:rPr>
        <w:t xml:space="preserve">培育入库</w:t>
      </w:r>
      <w:r>
        <w:rPr>
          <w:szCs w:val="32"/>
          <w:kern w:val="0"/>
          <w:rFonts w:ascii="方正仿宋_GBK" w:eastAsia="方正仿宋_GBK"/>
        </w:rPr>
        <w:t xml:space="preserve">应由经营主体</w:t>
      </w:r>
      <w:r>
        <w:rPr>
          <w:szCs w:val="32"/>
          <w:kern w:val="0"/>
          <w:rFonts w:ascii="方正仿宋_GBK" w:eastAsia="方正仿宋_GBK" w:hint="eastAsia"/>
        </w:rPr>
        <w:t xml:space="preserve">自愿</w:t>
      </w:r>
      <w:r>
        <w:rPr>
          <w:szCs w:val="32"/>
          <w:kern w:val="0"/>
          <w:rFonts w:ascii="方正仿宋_GBK" w:eastAsia="方正仿宋_GBK"/>
        </w:rPr>
        <w:t xml:space="preserve">申报</w:t>
      </w:r>
      <w:r>
        <w:rPr>
          <w:szCs w:val="32"/>
          <w:kern w:val="0"/>
          <w:rFonts w:ascii="方正仿宋_GBK" w:eastAsia="方正仿宋_GBK" w:hint="eastAsia"/>
        </w:rPr>
        <w:t xml:space="preserve">，</w:t>
      </w:r>
      <w:r>
        <w:rPr>
          <w:szCs w:val="32"/>
          <w:kern w:val="0"/>
          <w:rFonts w:ascii="方正仿宋_GBK" w:eastAsia="方正仿宋_GBK"/>
        </w:rPr>
        <w:t xml:space="preserve">填写《</w:t>
      </w:r>
      <w:r>
        <w:rPr>
          <w:szCs w:val="32"/>
          <w:kern w:val="0"/>
          <w:rFonts w:ascii="方正仿宋_GBK" w:eastAsia="方正仿宋_GBK" w:hint="eastAsia"/>
        </w:rPr>
        <w:t xml:space="preserve">“</w:t>
      </w:r>
      <w:r>
        <w:rPr>
          <w:szCs w:val="32"/>
          <w:kern w:val="0"/>
          <w:rFonts w:ascii="方正仿宋_GBK" w:eastAsia="方正仿宋_GBK"/>
        </w:rPr>
        <w:t xml:space="preserve">湖北精品</w:t>
      </w:r>
      <w:r>
        <w:rPr>
          <w:szCs w:val="32"/>
          <w:kern w:val="0"/>
          <w:rFonts w:ascii="方正仿宋_GBK" w:eastAsia="方正仿宋_GBK" w:hint="eastAsia"/>
        </w:rPr>
        <w:t xml:space="preserve">”</w:t>
      </w:r>
      <w:r>
        <w:rPr>
          <w:szCs w:val="32"/>
          <w:kern w:val="0"/>
          <w:rFonts w:ascii="方正仿宋_GBK" w:eastAsia="方正仿宋_GBK"/>
        </w:rPr>
        <w:t xml:space="preserve">培育申报表》</w:t>
      </w:r>
      <w:r>
        <w:rPr>
          <w:szCs w:val="32"/>
          <w:kern w:val="0"/>
          <w:rFonts w:ascii="方正仿宋_GBK" w:eastAsia="方正仿宋_GBK" w:hint="eastAsia"/>
        </w:rPr>
        <w:t xml:space="preserve">（</w:t>
      </w:r>
      <w:r>
        <w:rPr>
          <w:szCs w:val="32"/>
          <w:kern w:val="0"/>
          <w:rFonts w:ascii="方正仿宋_GBK" w:eastAsia="方正仿宋_GBK"/>
        </w:rPr>
        <w:t xml:space="preserve">以下简称《申报表》，见附件1）。拟通过自我声明方式申请</w:t>
      </w:r>
      <w:r>
        <w:rPr>
          <w:szCs w:val="32"/>
          <w:kern w:val="0"/>
          <w:rFonts w:ascii="方正仿宋_GBK" w:eastAsia="方正仿宋_GBK" w:hint="eastAsia"/>
        </w:rPr>
        <w:t xml:space="preserve">“湖北精品”标识授权的长江质量奖获奖组织，也应申报入库，填写《申报表》《“湖北精品”标识使用授权申请自我声明》（见附件</w:t>
      </w:r>
      <w:r>
        <w:rPr>
          <w:szCs w:val="32"/>
          <w:kern w:val="0"/>
          <w:rFonts w:ascii="方正仿宋_GBK" w:eastAsia="方正仿宋_GBK"/>
        </w:rPr>
        <w:t xml:space="preserve">2）。申报材料提交至属地市、州、直管市、</w:t>
      </w:r>
      <w:r>
        <w:rPr>
          <w:szCs w:val="32"/>
          <w:kern w:val="0"/>
          <w:rFonts w:ascii="方正仿宋_GBK" w:eastAsia="方正仿宋_GBK" w:hint="eastAsia"/>
        </w:rPr>
        <w:t xml:space="preserve">林区（以下简称“市州”）市场监管局。</w:t>
      </w:r>
      <w:r>
        <w:rPr>
          <w:szCs w:val="32"/>
          <w:kern w:val="0"/>
          <w:rFonts w:ascii="方正仿宋_GBK" w:eastAsia="方正仿宋_GBK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黑体_GBK" w:hAnsi="方正黑体_GBK" w:eastAsia="方正黑体_GBK" w:hint="eastAsia"/>
        </w:rPr>
      </w:pPr>
      <w:r>
        <w:rPr>
          <w:szCs w:val="32"/>
          <w:kern w:val="0"/>
          <w:rFonts w:ascii="方正黑体_GBK" w:hAnsi="方正黑体_GBK" w:eastAsia="方正黑体_GBK" w:hint="eastAsia"/>
        </w:rPr>
        <w:t xml:space="preserve">三、推荐上报</w:t>
      </w:r>
      <w:r>
        <w:rPr>
          <w:szCs w:val="32"/>
          <w:kern w:val="0"/>
          <w:rFonts w:ascii="方正黑体_GBK" w:hAnsi="方正黑体_GBK" w:eastAsia="方正黑体_GBK" w:hint="eastAsia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仿宋_GBK" w:eastAsia="方正仿宋_GBK"/>
        </w:rPr>
      </w:pPr>
      <w:r>
        <w:rPr>
          <w:szCs w:val="32"/>
          <w:kern w:val="0"/>
          <w:rFonts w:ascii="方正仿宋_GBK" w:eastAsia="方正仿宋_GBK"/>
        </w:rPr>
        <w:t xml:space="preserve">各市州市场监管局负责组织对辖区内</w:t>
      </w:r>
      <w:r>
        <w:rPr>
          <w:szCs w:val="32"/>
          <w:kern w:val="0"/>
          <w:rFonts w:ascii="方正仿宋_GBK" w:eastAsia="方正仿宋_GBK" w:hint="eastAsia"/>
        </w:rPr>
        <w:t xml:space="preserve">经营</w:t>
      </w:r>
      <w:r>
        <w:rPr>
          <w:szCs w:val="32"/>
          <w:kern w:val="0"/>
          <w:rFonts w:ascii="方正仿宋_GBK" w:eastAsia="方正仿宋_GBK"/>
        </w:rPr>
        <w:t xml:space="preserve">主体填报的《申报表》及相关材料进行初审，对符合申报条件的出具推荐意见，</w:t>
      </w:r>
      <w:r>
        <w:rPr>
          <w:szCs w:val="32"/>
          <w:kern w:val="0"/>
          <w:rFonts w:ascii="方正仿宋_GBK" w:eastAsia="方正仿宋_GBK" w:hint="eastAsia"/>
        </w:rPr>
        <w:t xml:space="preserve">按意见形成</w:t>
      </w:r>
      <w:r>
        <w:rPr>
          <w:szCs w:val="32"/>
          <w:kern w:val="0"/>
          <w:rFonts w:ascii="方正仿宋_GBK" w:eastAsia="方正仿宋_GBK"/>
        </w:rPr>
        <w:t xml:space="preserve">《</w:t>
      </w:r>
      <w:r>
        <w:rPr>
          <w:szCs w:val="32"/>
          <w:kern w:val="0"/>
          <w:rFonts w:ascii="方正仿宋_GBK" w:eastAsia="方正仿宋_GBK" w:hint="eastAsia"/>
        </w:rPr>
        <w:t xml:space="preserve">“</w:t>
      </w:r>
      <w:r>
        <w:rPr>
          <w:szCs w:val="32"/>
          <w:kern w:val="0"/>
          <w:rFonts w:ascii="方正仿宋_GBK" w:eastAsia="方正仿宋_GBK"/>
        </w:rPr>
        <w:t xml:space="preserve">湖北精品</w:t>
      </w:r>
      <w:r>
        <w:rPr>
          <w:szCs w:val="32"/>
          <w:kern w:val="0"/>
          <w:rFonts w:ascii="方正仿宋_GBK" w:eastAsia="方正仿宋_GBK" w:hint="eastAsia"/>
        </w:rPr>
        <w:t xml:space="preserve">”</w:t>
      </w:r>
      <w:r>
        <w:rPr>
          <w:szCs w:val="32"/>
          <w:kern w:val="0"/>
          <w:rFonts w:ascii="方正仿宋_GBK" w:eastAsia="方正仿宋_GBK"/>
        </w:rPr>
        <w:t xml:space="preserve">培育推荐汇总表》</w:t>
      </w:r>
      <w:r>
        <w:rPr>
          <w:szCs w:val="32"/>
          <w:kern w:val="0"/>
          <w:rFonts w:ascii="方正仿宋_GBK" w:eastAsia="方正仿宋_GBK" w:hint="eastAsia"/>
        </w:rPr>
        <w:t xml:space="preserve">（</w:t>
      </w:r>
      <w:r>
        <w:rPr>
          <w:szCs w:val="32"/>
          <w:kern w:val="0"/>
          <w:rFonts w:ascii="方正仿宋_GBK" w:eastAsia="方正仿宋_GBK"/>
        </w:rPr>
        <w:t xml:space="preserve">见附件</w:t>
      </w:r>
      <w:r>
        <w:rPr>
          <w:szCs w:val="32"/>
          <w:kern w:val="0"/>
          <w:rFonts w:ascii="方正仿宋_GBK" w:eastAsia="方正仿宋_GBK" w:hint="eastAsia"/>
        </w:rPr>
        <w:t xml:space="preserve">3）</w:t>
      </w:r>
      <w:r>
        <w:rPr>
          <w:szCs w:val="32"/>
          <w:kern w:val="0"/>
          <w:rFonts w:ascii="方正仿宋_GBK" w:eastAsia="方正仿宋_GBK"/>
        </w:rPr>
        <w:t xml:space="preserve">，连同《申报表》等相关材料一并报送至</w:t>
      </w:r>
      <w:r>
        <w:rPr>
          <w:szCs w:val="32"/>
          <w:kern w:val="0"/>
          <w:rFonts w:ascii="方正仿宋_GBK" w:eastAsia="方正仿宋_GBK" w:hint="eastAsia"/>
        </w:rPr>
        <w:t xml:space="preserve">“</w:t>
      </w:r>
      <w:r>
        <w:rPr>
          <w:szCs w:val="32"/>
          <w:kern w:val="0"/>
          <w:rFonts w:ascii="方正仿宋_GBK" w:eastAsia="方正仿宋_GBK"/>
        </w:rPr>
        <w:t xml:space="preserve">湖北精品</w:t>
      </w:r>
      <w:r>
        <w:rPr>
          <w:szCs w:val="32"/>
          <w:kern w:val="0"/>
          <w:rFonts w:ascii="方正仿宋_GBK" w:eastAsia="方正仿宋_GBK" w:hint="eastAsia"/>
        </w:rPr>
        <w:t xml:space="preserve">”</w:t>
      </w:r>
      <w:r>
        <w:rPr>
          <w:szCs w:val="32"/>
          <w:kern w:val="0"/>
          <w:rFonts w:ascii="方正仿宋_GBK" w:eastAsia="方正仿宋_GBK"/>
        </w:rPr>
        <w:t xml:space="preserve">认定委员会秘书处</w:t>
      </w:r>
      <w:r>
        <w:rPr>
          <w:szCs w:val="32"/>
          <w:kern w:val="0"/>
          <w:rFonts w:ascii="方正仿宋_GBK" w:eastAsia="方正仿宋_GBK" w:hint="eastAsia"/>
        </w:rPr>
        <w:t xml:space="preserve">。</w:t>
      </w:r>
      <w:r>
        <w:rPr>
          <w:szCs w:val="32"/>
          <w:kern w:val="0"/>
          <w:rFonts w:ascii="方正仿宋_GBK" w:hAnsi="Times New Roman" w:eastAsia="方正仿宋_GBK" w:hint="eastAsia"/>
        </w:rPr>
        <w:t xml:space="preserve">2023年已申报并纳入培育库的，无需再次提交入库申报材料。</w:t>
      </w:r>
      <w:r>
        <w:rPr>
          <w:color w:val="ff0000"/>
          <w:szCs w:val="32"/>
          <w:kern w:val="0"/>
          <w:rFonts w:ascii="方正仿宋_GBK" w:eastAsia="方正仿宋_GBK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黑体_GBK" w:hAnsi="方正黑体_GBK" w:eastAsia="方正黑体_GBK" w:hint="eastAsia"/>
        </w:rPr>
      </w:pPr>
      <w:r>
        <w:rPr>
          <w:szCs w:val="32"/>
          <w:kern w:val="0"/>
          <w:rFonts w:ascii="方正黑体_GBK" w:hAnsi="方正黑体_GBK" w:eastAsia="方正黑体_GBK" w:hint="eastAsia"/>
        </w:rPr>
        <w:t xml:space="preserve">四、审核入库</w:t>
      </w:r>
      <w:r>
        <w:rPr>
          <w:szCs w:val="32"/>
          <w:kern w:val="0"/>
          <w:rFonts w:ascii="方正黑体_GBK" w:hAnsi="方正黑体_GBK" w:eastAsia="方正黑体_GBK" w:hint="eastAsia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仿宋_GBK" w:eastAsia="方正仿宋_GBK" w:hint="eastAsia"/>
        </w:rPr>
      </w:pPr>
      <w:r>
        <w:rPr>
          <w:szCs w:val="32"/>
          <w:kern w:val="0"/>
          <w:rFonts w:ascii="方正仿宋_GBK" w:eastAsia="方正仿宋_GBK" w:hint="eastAsia"/>
        </w:rPr>
        <w:t xml:space="preserve">“</w:t>
      </w:r>
      <w:r>
        <w:rPr>
          <w:szCs w:val="32"/>
          <w:kern w:val="0"/>
          <w:rFonts w:ascii="方正仿宋_GBK" w:eastAsia="方正仿宋_GBK"/>
        </w:rPr>
        <w:t xml:space="preserve">湖北精品</w:t>
      </w:r>
      <w:r>
        <w:rPr>
          <w:szCs w:val="32"/>
          <w:kern w:val="0"/>
          <w:rFonts w:ascii="方正仿宋_GBK" w:eastAsia="方正仿宋_GBK" w:hint="eastAsia"/>
        </w:rPr>
        <w:t xml:space="preserve">”</w:t>
      </w:r>
      <w:r>
        <w:rPr>
          <w:szCs w:val="32"/>
          <w:kern w:val="0"/>
          <w:rFonts w:ascii="方正仿宋_GBK" w:eastAsia="方正仿宋_GBK"/>
        </w:rPr>
        <w:t xml:space="preserve">认定委员会秘书处负责对各市州市场监管局上报的材料进行审核</w:t>
      </w:r>
      <w:r>
        <w:rPr>
          <w:szCs w:val="32"/>
          <w:kern w:val="0"/>
          <w:rFonts w:ascii="方正仿宋_GBK" w:eastAsia="方正仿宋_GBK" w:hint="eastAsia"/>
        </w:rPr>
        <w:t xml:space="preserve">，</w:t>
      </w:r>
      <w:r>
        <w:rPr>
          <w:szCs w:val="32"/>
          <w:kern w:val="0"/>
          <w:rFonts w:ascii="方正仿宋_GBK" w:eastAsia="方正仿宋_GBK"/>
        </w:rPr>
        <w:t xml:space="preserve">将符合要求的产品、服务纳入</w:t>
      </w:r>
      <w:r>
        <w:rPr>
          <w:szCs w:val="32"/>
          <w:kern w:val="0"/>
          <w:rFonts w:ascii="方正仿宋_GBK" w:eastAsia="方正仿宋_GBK" w:hint="eastAsia"/>
        </w:rPr>
        <w:t xml:space="preserve">“</w:t>
      </w:r>
      <w:r>
        <w:rPr>
          <w:szCs w:val="32"/>
          <w:kern w:val="0"/>
          <w:rFonts w:ascii="方正仿宋_GBK" w:eastAsia="方正仿宋_GBK"/>
        </w:rPr>
        <w:t xml:space="preserve">湖北精品</w:t>
      </w:r>
      <w:r>
        <w:rPr>
          <w:szCs w:val="32"/>
          <w:kern w:val="0"/>
          <w:rFonts w:ascii="方正仿宋_GBK" w:eastAsia="方正仿宋_GBK" w:hint="eastAsia"/>
        </w:rPr>
        <w:t xml:space="preserve">”</w:t>
      </w:r>
      <w:r>
        <w:rPr>
          <w:szCs w:val="32"/>
          <w:kern w:val="0"/>
          <w:rFonts w:ascii="方正仿宋_GBK" w:eastAsia="方正仿宋_GBK"/>
        </w:rPr>
        <w:t xml:space="preserve">培育库，按规定程序组织开展培育工作。</w:t>
      </w:r>
      <w:r>
        <w:rPr>
          <w:szCs w:val="32"/>
          <w:kern w:val="0"/>
          <w:rFonts w:ascii="方正仿宋_GBK" w:eastAsia="方正仿宋_GBK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黑体_GBK" w:hAnsi="方正黑体_GBK" w:eastAsia="方正黑体_GBK" w:hint="eastAsia"/>
        </w:rPr>
      </w:pPr>
      <w:r>
        <w:rPr>
          <w:szCs w:val="32"/>
          <w:kern w:val="0"/>
          <w:rFonts w:ascii="方正黑体_GBK" w:hAnsi="方正黑体_GBK" w:eastAsia="方正黑体_GBK" w:hint="eastAsia"/>
        </w:rPr>
        <w:t xml:space="preserve">五、材料报送</w:t>
      </w:r>
      <w:r>
        <w:rPr>
          <w:szCs w:val="32"/>
          <w:kern w:val="0"/>
          <w:rFonts w:ascii="方正黑体_GBK" w:hAnsi="方正黑体_GBK" w:eastAsia="方正黑体_GBK" w:hint="eastAsia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仿宋_GBK" w:eastAsia="方正仿宋_GBK" w:hint="eastAsia"/>
        </w:rPr>
      </w:pPr>
      <w:r>
        <w:rPr>
          <w:szCs w:val="32"/>
          <w:kern w:val="0"/>
          <w:rFonts w:ascii="方正仿宋_GBK" w:eastAsia="方正仿宋_GBK" w:hint="eastAsia"/>
        </w:rPr>
        <w:t xml:space="preserve">请各市州市场监管局于</w:t>
      </w:r>
      <w:r>
        <w:rPr>
          <w:szCs w:val="32"/>
          <w:kern w:val="0"/>
          <w:rFonts w:ascii="方正仿宋_GBK" w:hAnsi="Times New Roman" w:eastAsia="方正仿宋_GBK"/>
        </w:rPr>
        <w:t xml:space="preserve">7月15日</w:t>
      </w:r>
      <w:r>
        <w:rPr>
          <w:szCs w:val="32"/>
          <w:kern w:val="0"/>
          <w:rFonts w:ascii="方正仿宋_GBK" w:eastAsia="方正仿宋_GBK"/>
        </w:rPr>
        <w:t xml:space="preserve">前将辖区内</w:t>
      </w:r>
      <w:r>
        <w:rPr>
          <w:szCs w:val="32"/>
          <w:kern w:val="0"/>
          <w:rFonts w:ascii="方正仿宋_GBK" w:eastAsia="方正仿宋_GBK" w:hint="eastAsia"/>
        </w:rPr>
        <w:t xml:space="preserve">经营</w:t>
      </w:r>
      <w:r>
        <w:rPr>
          <w:szCs w:val="32"/>
          <w:kern w:val="0"/>
          <w:rFonts w:ascii="方正仿宋_GBK" w:eastAsia="方正仿宋_GBK"/>
        </w:rPr>
        <w:t xml:space="preserve">主体入库申报材料电子版</w:t>
      </w:r>
      <w:r>
        <w:rPr>
          <w:szCs w:val="32"/>
          <w:kern w:val="0"/>
          <w:rFonts w:ascii="方正仿宋_GBK" w:eastAsia="方正仿宋_GBK" w:hint="eastAsia"/>
        </w:rPr>
        <w:t xml:space="preserve">（</w:t>
      </w:r>
      <w:r>
        <w:rPr>
          <w:szCs w:val="32"/>
          <w:kern w:val="0"/>
          <w:rFonts w:ascii="方正仿宋_GBK" w:eastAsia="方正仿宋_GBK"/>
        </w:rPr>
        <w:t xml:space="preserve">含盖章后扫描件及word版材料</w:t>
      </w:r>
      <w:r>
        <w:rPr>
          <w:szCs w:val="32"/>
          <w:kern w:val="0"/>
          <w:rFonts w:ascii="方正仿宋_GBK" w:eastAsia="方正仿宋_GBK" w:hint="eastAsia"/>
        </w:rPr>
        <w:t xml:space="preserve">）</w:t>
      </w:r>
      <w:r>
        <w:rPr>
          <w:szCs w:val="32"/>
          <w:kern w:val="0"/>
          <w:rFonts w:ascii="方正仿宋_GBK" w:eastAsia="方正仿宋_GBK"/>
        </w:rPr>
        <w:t xml:space="preserve">报送至</w:t>
      </w:r>
      <w:r>
        <w:rPr>
          <w:szCs w:val="32"/>
          <w:kern w:val="0"/>
          <w:rFonts w:ascii="方正仿宋_GBK" w:eastAsia="方正仿宋_GBK" w:hint="eastAsia"/>
        </w:rPr>
        <w:t xml:space="preserve">“</w:t>
      </w:r>
      <w:r>
        <w:rPr>
          <w:szCs w:val="32"/>
          <w:kern w:val="0"/>
          <w:rFonts w:ascii="方正仿宋_GBK" w:eastAsia="方正仿宋_GBK"/>
        </w:rPr>
        <w:t xml:space="preserve">湖北精品</w:t>
      </w:r>
      <w:r>
        <w:rPr>
          <w:szCs w:val="32"/>
          <w:kern w:val="0"/>
          <w:rFonts w:ascii="方正仿宋_GBK" w:eastAsia="方正仿宋_GBK" w:hint="eastAsia"/>
        </w:rPr>
        <w:t xml:space="preserve">”</w:t>
      </w:r>
      <w:r>
        <w:rPr>
          <w:szCs w:val="32"/>
          <w:kern w:val="0"/>
          <w:rFonts w:ascii="方正仿宋_GBK" w:eastAsia="方正仿宋_GBK"/>
        </w:rPr>
        <w:t xml:space="preserve">认定委员会秘书处。</w:t>
      </w:r>
      <w:r>
        <w:rPr>
          <w:szCs w:val="32"/>
          <w:kern w:val="0"/>
          <w:rFonts w:ascii="方正仿宋_GBK" w:eastAsia="方正仿宋_GBK" w:hint="eastAsia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仿宋_GBK" w:eastAsia="方正仿宋_GBK" w:hint="eastAsia"/>
        </w:rPr>
      </w:pPr>
      <w:r>
        <w:rPr>
          <w:szCs w:val="32"/>
          <w:kern w:val="0"/>
          <w:rFonts w:ascii="方正仿宋_GBK" w:eastAsia="方正仿宋_GBK" w:hint="eastAsia"/>
        </w:rPr>
        <w:t xml:space="preserve">认定委员会秘书处</w:t>
      </w:r>
      <w:r>
        <w:rPr>
          <w:szCs w:val="32"/>
          <w:kern w:val="0"/>
          <w:rFonts w:ascii="方正仿宋_GBK" w:eastAsia="方正仿宋_GBK"/>
        </w:rPr>
        <w:t xml:space="preserve">联系人</w:t>
      </w:r>
      <w:r>
        <w:rPr>
          <w:szCs w:val="32"/>
          <w:kern w:val="0"/>
          <w:rFonts w:ascii="方正仿宋_GBK" w:eastAsia="方正仿宋_GBK" w:hint="eastAsia"/>
        </w:rPr>
        <w:t xml:space="preserve">：李睿琪；电话：</w:t>
      </w:r>
      <w:r>
        <w:rPr>
          <w:szCs w:val="32"/>
          <w:kern w:val="0"/>
          <w:rFonts w:ascii="方正仿宋_GBK" w:eastAsia="方正仿宋_GBK"/>
        </w:rPr>
        <w:t xml:space="preserve">027-88214426</w:t>
      </w:r>
      <w:r>
        <w:rPr>
          <w:szCs w:val="32"/>
          <w:kern w:val="0"/>
          <w:rFonts w:ascii="方正仿宋_GBK" w:eastAsia="方正仿宋_GBK" w:hint="eastAsia"/>
        </w:rPr>
        <w:t xml:space="preserve">；</w:t>
      </w:r>
      <w:r>
        <w:rPr>
          <w:szCs w:val="32"/>
          <w:kern w:val="0"/>
          <w:rFonts w:ascii="方正仿宋_GBK" w:eastAsia="方正仿宋_GBK"/>
        </w:rPr>
      </w:r>
    </w:p>
    <w:p>
      <w:pPr>
        <w:pStyle w:val="HtmlNormal"/>
        <w:jc w:val="both"/>
        <w:outlineLvl w:val="0"/>
        <w:spacing w:after="0" w:afterAutospacing="0" w:before="0" w:beforeAutospacing="0" w:line="579" w:lineRule="exact"/>
        <w:rPr>
          <w:sz w:val="32"/>
          <w:szCs w:val="32"/>
          <w:rFonts w:ascii="方正仿宋_GBK" w:eastAsia="方正仿宋_GBK"/>
        </w:rPr>
      </w:pPr>
      <w:r>
        <w:rPr>
          <w:sz w:val="32"/>
          <w:szCs w:val="32"/>
          <w:rFonts w:ascii="方正仿宋_GBK" w:eastAsia="方正仿宋_GBK"/>
        </w:rPr>
        <w:t xml:space="preserve">邮箱</w:t>
      </w:r>
      <w:r>
        <w:rPr>
          <w:sz w:val="32"/>
          <w:szCs w:val="32"/>
          <w:rFonts w:ascii="方正仿宋_GBK" w:eastAsia="方正仿宋_GBK" w:hint="eastAsia"/>
        </w:rPr>
        <w:t xml:space="preserve">：</w:t>
      </w:r>
      <w:r>
        <w:rPr>
          <w:sz w:val="32"/>
          <w:szCs w:val="32"/>
          <w:rFonts w:ascii="方正仿宋_GBK" w:eastAsia="方正仿宋_GBK"/>
        </w:rPr>
        <w:t xml:space="preserve">hbsqiz</w:t>
      </w:r>
      <w:r>
        <w:rPr>
          <w:sz w:val="32"/>
          <w:szCs w:val="32"/>
          <w:rFonts w:ascii="方正仿宋_GBK" w:eastAsia="方正仿宋_GBK" w:hint="eastAsia"/>
        </w:rPr>
        <w:t xml:space="preserve">l</w:t>
      </w:r>
      <w:r>
        <w:rPr>
          <w:sz w:val="32"/>
          <w:szCs w:val="32"/>
          <w:rFonts w:ascii="方正仿宋_GBK" w:eastAsia="方正仿宋_GBK"/>
        </w:rPr>
        <w:t xml:space="preserve">s@163.com。</w:t>
      </w:r>
      <w:r>
        <w:rPr>
          <w:rStyle w:val="Strong"/>
          <w:b w:val="0"/>
          <w:sz w:val="32"/>
          <w:szCs w:val="32"/>
          <w:rFonts w:ascii="方正仿宋_GBK" w:hAnsi="方正仿宋_GBK" w:eastAsia="方正仿宋_GBK" w:hint="eastAsia"/>
        </w:rPr>
      </w:r>
    </w:p>
    <w:p>
      <w:pPr>
        <w:pStyle w:val="Normal"/>
        <w:spacing w:line="579" w:lineRule="exact"/>
        <w:ind w:firstLine="640" w:firstLineChars="200"/>
        <w:rPr>
          <w:szCs w:val="32"/>
          <w:kern w:val="0"/>
          <w:rFonts w:ascii="方正仿宋_GBK" w:eastAsia="方正仿宋_GBK"/>
        </w:rPr>
      </w:pPr>
      <w:r>
        <w:rPr>
          <w:szCs w:val="32"/>
          <w:kern w:val="0"/>
          <w:rFonts w:ascii="方正仿宋_GBK" w:eastAsia="方正仿宋_GBK"/>
        </w:rPr>
      </w:r>
    </w:p>
    <w:p>
      <w:pPr>
        <w:pStyle w:val="Normal"/>
        <w:jc w:val="start"/>
        <w:spacing w:line="579" w:lineRule="exact"/>
        <w:ind w:firstLine="640" w:firstLineChars="200"/>
        <w:rPr>
          <w:szCs w:val="32"/>
          <w:kern w:val="0"/>
          <w:rFonts w:ascii="方正仿宋_GBK" w:eastAsia="方正仿宋_GBK" w:hint="eastAsia"/>
        </w:rPr>
      </w:pPr>
      <w:r>
        <w:rPr>
          <w:szCs w:val="32"/>
          <w:kern w:val="0"/>
          <w:rFonts w:ascii="方正仿宋_GBK" w:eastAsia="方正仿宋_GBK" w:hint="eastAsia"/>
        </w:rPr>
        <w:t xml:space="preserve">附</w:t>
      </w:r>
      <w:r>
        <w:rPr>
          <w:szCs w:val="32"/>
          <w:kern w:val="0"/>
          <w:rFonts w:ascii="方正仿宋_GBK" w:eastAsia="方正仿宋_GBK"/>
        </w:rPr>
        <w:t xml:space="preserve">件</w:t>
      </w:r>
      <w:r>
        <w:rPr>
          <w:szCs w:val="32"/>
          <w:kern w:val="0"/>
          <w:rFonts w:ascii="方正仿宋_GBK" w:eastAsia="方正仿宋_GBK" w:hint="eastAsia"/>
        </w:rPr>
        <w:t xml:space="preserve">：1</w:t>
      </w:r>
      <w:r>
        <w:rPr>
          <w:szCs w:val="32"/>
          <w:kern w:val="0"/>
          <w:rFonts w:ascii="方正仿宋_GBK" w:eastAsia="方正仿宋_GBK"/>
        </w:rPr>
        <w:t xml:space="preserve">.</w:t>
      </w:r>
      <w:r>
        <w:rPr>
          <w:szCs w:val="32"/>
          <w:kern w:val="0"/>
          <w:rFonts w:ascii="方正仿宋_GBK" w:eastAsia="方正仿宋_GBK" w:hint="eastAsia"/>
        </w:rPr>
        <w:t xml:space="preserve">“湖北精品”培育申报表</w:t>
      </w:r>
      <w:r>
        <w:rPr>
          <w:szCs w:val="32"/>
          <w:kern w:val="0"/>
          <w:rFonts w:ascii="方正仿宋_GBK" w:eastAsia="方正仿宋_GBK"/>
        </w:rPr>
      </w:r>
    </w:p>
    <w:p>
      <w:pPr>
        <w:pStyle w:val="Normal"/>
        <w:jc w:val="start"/>
        <w:spacing w:line="579" w:lineRule="exact"/>
        <w:ind w:firstLine="1600" w:firstLineChars="500"/>
        <w:rPr>
          <w:szCs w:val="32"/>
          <w:kern w:val="0"/>
          <w:rFonts w:ascii="方正仿宋_GBK" w:eastAsia="方正仿宋_GBK" w:hint="eastAsia"/>
        </w:rPr>
      </w:pPr>
      <w:r>
        <w:rPr>
          <w:szCs w:val="32"/>
          <w:kern w:val="0"/>
          <w:rFonts w:ascii="方正仿宋_GBK" w:eastAsia="方正仿宋_GBK" w:hint="eastAsia"/>
        </w:rPr>
        <w:t xml:space="preserve">2</w:t>
      </w:r>
      <w:r>
        <w:rPr>
          <w:szCs w:val="32"/>
          <w:kern w:val="0"/>
          <w:rFonts w:ascii="方正仿宋_GBK" w:eastAsia="方正仿宋_GBK"/>
        </w:rPr>
        <w:t xml:space="preserve">.</w:t>
      </w:r>
      <w:r>
        <w:rPr>
          <w:szCs w:val="32"/>
          <w:kern w:val="0"/>
          <w:rFonts w:ascii="方正仿宋_GBK" w:eastAsia="方正仿宋_GBK" w:hint="eastAsia"/>
        </w:rPr>
        <w:t xml:space="preserve">“湖北精品”标识使用授权申请自我声明</w:t>
      </w:r>
      <w:r>
        <w:rPr>
          <w:szCs w:val="32"/>
          <w:kern w:val="0"/>
          <w:rFonts w:ascii="方正仿宋_GBK" w:eastAsia="方正仿宋_GBK"/>
        </w:rPr>
      </w:r>
    </w:p>
    <w:p>
      <w:pPr>
        <w:pStyle w:val="Normal"/>
        <w:jc w:val="start"/>
        <w:spacing w:line="579" w:lineRule="exact"/>
        <w:ind w:firstLine="1600" w:firstLineChars="500"/>
        <w:rPr>
          <w:szCs w:val="32"/>
          <w:kern w:val="0"/>
          <w:rFonts w:ascii="方正仿宋_GBK" w:eastAsia="方正仿宋_GBK" w:hint="eastAsia"/>
        </w:rPr>
      </w:pPr>
      <w:r>
        <w:rPr>
          <w:szCs w:val="32"/>
          <w:kern w:val="0"/>
          <w:rFonts w:ascii="方正仿宋_GBK" w:eastAsia="方正仿宋_GBK" w:hint="eastAsia"/>
        </w:rPr>
        <w:t xml:space="preserve">3</w:t>
      </w:r>
      <w:r>
        <w:rPr>
          <w:szCs w:val="32"/>
          <w:kern w:val="0"/>
          <w:rFonts w:ascii="方正仿宋_GBK" w:eastAsia="方正仿宋_GBK"/>
        </w:rPr>
        <w:t xml:space="preserve">.</w:t>
      </w:r>
      <w:r>
        <w:rPr>
          <w:szCs w:val="32"/>
          <w:kern w:val="0"/>
          <w:rFonts w:ascii="方正仿宋_GBK" w:eastAsia="方正仿宋_GBK" w:hint="eastAsia"/>
        </w:rPr>
        <w:t xml:space="preserve">“湖北精品”培育推荐汇总表</w:t>
      </w:r>
      <w:r>
        <w:rPr>
          <w:szCs w:val="32"/>
          <w:kern w:val="0"/>
          <w:rFonts w:ascii="方正仿宋_GBK" w:eastAsia="方正仿宋_GBK"/>
        </w:rPr>
      </w:r>
    </w:p>
    <w:p>
      <w:pPr>
        <w:pStyle w:val="Normal"/>
        <w:rPr>
          <w:szCs w:val="32"/>
          <w:kern w:val="0"/>
          <w:rFonts w:ascii="方正仿宋_GBK" w:eastAsia="方正仿宋_GBK"/>
        </w:rPr>
      </w:pPr>
      <w:r>
        <w:br w:type="page"/>
        <w:rPr>
          <w:szCs w:val="32"/>
          <w:kern w:val="0"/>
          <w:rFonts w:ascii="方正仿宋_GBK" w:eastAsia="方正仿宋_GBK"/>
        </w:rPr>
      </w:r>
      <w:r>
        <w:rPr>
          <w:szCs w:val="32"/>
          <w:rFonts w:ascii="方正黑体_GBK" w:hAnsi="方正黑体_GBK" w:eastAsia="方正黑体_GBK" w:hint="eastAsia"/>
        </w:rPr>
        <w:t xml:space="preserve">附</w:t>
      </w:r>
      <w:r>
        <w:rPr>
          <w:szCs w:val="32"/>
          <w:rFonts w:ascii="方正黑体_GBK" w:hAnsi="方正黑体_GBK" w:eastAsia="方正黑体_GBK"/>
        </w:rPr>
        <w:t xml:space="preserve">件</w:t>
      </w:r>
      <w:r>
        <w:rPr>
          <w:szCs w:val="32"/>
          <w:rFonts w:ascii="方正黑体_GBK" w:hAnsi="方正黑体_GBK" w:eastAsia="方正黑体_GBK" w:hint="eastAsia"/>
        </w:rPr>
        <w:t xml:space="preserve">1</w:t>
      </w:r>
      <w:r>
        <w:rPr>
          <w:szCs w:val="32"/>
          <w:rFonts w:ascii="方正黑体_GBK" w:hAnsi="方正黑体_GBK" w:eastAsia="方正黑体_GBK"/>
        </w:rPr>
      </w:r>
    </w:p>
    <w:p>
      <w:pPr>
        <w:pStyle w:val="UserStyle_4"/>
        <w:tabs>
          <w:tab w:val="center" w:pos="4201"/>
          <w:tab w:val="right" w:leader="dot" w:pos="9298"/>
        </w:tabs>
        <w:ind w:firstLine="0" w:firstLineChars="0"/>
        <w:rPr>
          <w:rFonts w:hint="eastAsia"/>
        </w:rPr>
      </w:pPr>
      <w:r>
        <w:rPr>
          <w:rFonts w:hint="eastAsia"/>
        </w:rPr>
        <w:t xml:space="preserve">报告编号：</w:t>
      </w:r>
      <w:r/>
    </w:p>
    <w:p>
      <w:pPr>
        <w:pStyle w:val="UserStyle_4"/>
        <w:tabs>
          <w:tab w:val="center" w:pos="4201"/>
          <w:tab w:val="right" w:leader="dot" w:pos="9298"/>
        </w:tabs>
        <w:ind w:firstLine="420"/>
      </w:pPr>
      <w:r/>
    </w:p>
    <w:p>
      <w:pPr>
        <w:pStyle w:val="UserStyle_4"/>
        <w:tabs>
          <w:tab w:val="left" w:pos="2385"/>
        </w:tabs>
        <w:ind w:firstLine="420"/>
      </w:pPr>
      <w:r/>
    </w:p>
    <w:p>
      <w:pPr>
        <w:pStyle w:val="UserStyle_4"/>
        <w:tabs>
          <w:tab w:val="center" w:pos="4201"/>
          <w:tab w:val="right" w:leader="dot" w:pos="9298"/>
        </w:tabs>
        <w:ind w:firstLine="420"/>
      </w:pPr>
      <w:r/>
    </w:p>
    <w:p>
      <w:pPr>
        <w:pStyle w:val="UserStyle_4"/>
        <w:tabs>
          <w:tab w:val="center" w:pos="4201"/>
          <w:tab w:val="right" w:leader="dot" w:pos="9298"/>
        </w:tabs>
        <w:ind w:firstLine="420"/>
      </w:pPr>
      <w:r/>
    </w:p>
    <w:p>
      <w:pPr>
        <w:pStyle w:val="UserStyle_4"/>
        <w:tabs>
          <w:tab w:val="center" w:pos="4201"/>
          <w:tab w:val="right" w:leader="dot" w:pos="9298"/>
        </w:tabs>
        <w:ind w:firstLine="420"/>
        <w:rPr>
          <w:rFonts w:ascii="方正小标宋简体" w:hAnsi="方正小标宋简体" w:eastAsia="方正小标宋简体"/>
        </w:rPr>
      </w:pPr>
      <w:r>
        <w:rPr>
          <w:rFonts w:ascii="方正小标宋简体" w:hAnsi="方正小标宋简体" w:eastAsia="方正小标宋简体"/>
        </w:rPr>
      </w:r>
    </w:p>
    <w:p>
      <w:pPr>
        <w:pStyle w:val="UserStyle_4"/>
        <w:jc w:val="center"/>
        <w:tabs>
          <w:tab w:val="center" w:pos="4201"/>
          <w:tab w:val="right" w:leader="dot" w:pos="9298"/>
        </w:tabs>
        <w:ind w:firstLine="0" w:firstLineChars="0"/>
        <w:rPr>
          <w:sz w:val="52"/>
          <w:szCs w:val="52"/>
          <w:rFonts w:ascii="方正小标宋_GBK" w:hAnsi="方正小标宋简体" w:eastAsia="方正小标宋_GBK" w:hint="eastAsia"/>
        </w:rPr>
      </w:pPr>
      <w:r>
        <w:rPr>
          <w:sz w:val="52"/>
          <w:szCs w:val="52"/>
          <w:rFonts w:ascii="方正小标宋_GBK" w:hAnsi="方正小标宋简体" w:eastAsia="方正小标宋_GBK" w:hint="eastAsia"/>
        </w:rPr>
        <w:t xml:space="preserve">“湖北精品”培育</w:t>
      </w:r>
      <w:r>
        <w:rPr>
          <w:sz w:val="52"/>
          <w:szCs w:val="52"/>
          <w:rFonts w:ascii="方正小标宋_GBK" w:hAnsi="方正小标宋简体" w:eastAsia="方正小标宋_GBK"/>
        </w:rPr>
      </w:r>
    </w:p>
    <w:p>
      <w:pPr>
        <w:pStyle w:val="UserStyle_4"/>
        <w:jc w:val="center"/>
        <w:tabs>
          <w:tab w:val="center" w:pos="4201"/>
          <w:tab w:val="right" w:leader="dot" w:pos="9298"/>
        </w:tabs>
        <w:ind w:firstLine="0" w:firstLineChars="0"/>
        <w:rPr>
          <w:sz w:val="52"/>
          <w:szCs w:val="52"/>
          <w:rFonts w:ascii="方正小标宋_GBK" w:hAnsi="方正小标宋简体" w:eastAsia="方正小标宋_GBK" w:hint="eastAsia"/>
        </w:rPr>
      </w:pPr>
      <w:r>
        <w:rPr>
          <w:sz w:val="52"/>
          <w:szCs w:val="52"/>
          <w:rFonts w:ascii="方正小标宋_GBK" w:hAnsi="方正小标宋简体" w:eastAsia="方正小标宋_GBK" w:hint="eastAsia"/>
        </w:rPr>
        <w:t xml:space="preserve">申报表</w:t>
      </w:r>
      <w:r>
        <w:rPr>
          <w:sz w:val="52"/>
          <w:szCs w:val="52"/>
          <w:rFonts w:ascii="方正小标宋_GBK" w:hAnsi="方正小标宋简体" w:eastAsia="方正小标宋_GBK"/>
        </w:rPr>
      </w:r>
    </w:p>
    <w:p>
      <w:pPr>
        <w:pStyle w:val="UserStyle_4"/>
        <w:jc w:val="center"/>
        <w:tabs>
          <w:tab w:val="center" w:pos="4201"/>
          <w:tab w:val="right" w:leader="dot" w:pos="9298"/>
        </w:tabs>
        <w:ind w:firstLine="0" w:firstLineChars="0"/>
        <w:rPr>
          <w:sz w:val="32"/>
          <w:szCs w:val="32"/>
          <w:rFonts w:ascii="方正黑体_GBK" w:hAnsi="方正黑体_GBK" w:eastAsia="方正黑体_GBK"/>
        </w:rPr>
      </w:pPr>
      <w:r>
        <w:rPr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jc w:val="center"/>
        <w:tabs>
          <w:tab w:val="center" w:pos="4201"/>
          <w:tab w:val="right" w:leader="dot" w:pos="9298"/>
        </w:tabs>
        <w:ind w:firstLine="0" w:firstLineChars="0"/>
        <w:rPr>
          <w:sz w:val="32"/>
          <w:szCs w:val="32"/>
          <w:rFonts w:ascii="方正黑体_GBK" w:hAnsi="方正黑体_GBK" w:eastAsia="方正黑体_GBK"/>
        </w:rPr>
      </w:pPr>
      <w:r>
        <w:rPr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jc w:val="center"/>
        <w:tabs>
          <w:tab w:val="center" w:pos="4201"/>
          <w:tab w:val="right" w:leader="dot" w:pos="9298"/>
        </w:tabs>
        <w:ind w:firstLine="0" w:firstLineChars="0"/>
        <w:rPr>
          <w:sz w:val="32"/>
          <w:szCs w:val="32"/>
          <w:rFonts w:ascii="方正黑体_GBK" w:hAnsi="方正黑体_GBK" w:eastAsia="方正黑体_GBK"/>
        </w:rPr>
      </w:pPr>
      <w:r>
        <w:rPr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jc w:val="center"/>
        <w:tabs>
          <w:tab w:val="center" w:pos="4201"/>
          <w:tab w:val="right" w:leader="dot" w:pos="9298"/>
        </w:tabs>
        <w:ind w:firstLine="0" w:firstLineChars="0"/>
        <w:rPr>
          <w:sz w:val="32"/>
          <w:szCs w:val="32"/>
          <w:rFonts w:ascii="方正黑体_GBK" w:hAnsi="方正黑体_GBK" w:eastAsia="方正黑体_GBK"/>
        </w:rPr>
      </w:pPr>
      <w:r>
        <w:rPr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jc w:val="center"/>
        <w:tabs>
          <w:tab w:val="center" w:pos="4201"/>
          <w:tab w:val="right" w:leader="dot" w:pos="9298"/>
        </w:tabs>
        <w:ind w:firstLine="0" w:firstLineChars="0"/>
        <w:rPr>
          <w:sz w:val="32"/>
          <w:szCs w:val="32"/>
          <w:rFonts w:ascii="方正黑体_GBK" w:hAnsi="方正黑体_GBK" w:eastAsia="方正黑体_GBK"/>
        </w:rPr>
      </w:pPr>
      <w:r>
        <w:rPr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tabs>
          <w:tab w:val="center" w:pos="4201"/>
          <w:tab w:val="right" w:leader="dot" w:pos="9298"/>
        </w:tabs>
        <w:ind w:firstLine="0" w:firstLineChars="0"/>
        <w:rPr>
          <w:sz w:val="32"/>
          <w:szCs w:val="32"/>
          <w:rFonts w:ascii="方正黑体_GBK" w:hAnsi="方正黑体_GBK" w:eastAsia="方正黑体_GBK" w:hint="eastAsia"/>
        </w:rPr>
      </w:pPr>
      <w:r>
        <w:rPr>
          <w:sz w:val="32"/>
          <w:szCs w:val="32"/>
          <w:rFonts w:ascii="方正黑体_GBK" w:hAnsi="方正黑体_GBK" w:eastAsia="方正黑体_GBK" w:hint="eastAsia"/>
        </w:rPr>
        <w:t xml:space="preserve">申报单位（盖章）：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                              </w:t>
      </w:r>
      <w:r>
        <w:rPr>
          <w:u w:val="single"/>
          <w:sz w:val="32"/>
          <w:szCs w:val="32"/>
          <w:rFonts w:ascii="方正黑体_GBK" w:hAnsi="方正黑体_GBK" w:eastAsia="方正黑体_GBK"/>
        </w:rPr>
        <w:t xml:space="preserve">  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  </w:t>
      </w:r>
      <w:r>
        <w:rPr>
          <w:u w:val="single"/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tabs>
          <w:tab w:val="center" w:pos="4201"/>
          <w:tab w:val="right" w:leader="dot" w:pos="9298"/>
        </w:tabs>
        <w:ind w:firstLine="0" w:firstLineChars="0"/>
        <w:rPr>
          <w:sz w:val="32"/>
          <w:szCs w:val="32"/>
          <w:rFonts w:ascii="方正黑体_GBK" w:hAnsi="方正黑体_GBK" w:eastAsia="方正黑体_GBK" w:hint="eastAsia"/>
        </w:rPr>
      </w:pPr>
      <w:r>
        <w:rPr>
          <w:sz w:val="32"/>
          <w:szCs w:val="32"/>
          <w:rFonts w:ascii="方正黑体_GBK" w:hAnsi="方正黑体_GBK" w:eastAsia="方正黑体_GBK" w:hint="eastAsia"/>
        </w:rPr>
        <w:t xml:space="preserve">申报产品/服务名称：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                          </w:t>
      </w:r>
      <w:r>
        <w:rPr>
          <w:u w:val="single"/>
          <w:sz w:val="32"/>
          <w:szCs w:val="32"/>
          <w:rFonts w:ascii="方正黑体_GBK" w:hAnsi="方正黑体_GBK" w:eastAsia="方正黑体_GBK"/>
        </w:rPr>
        <w:t xml:space="preserve"> 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</w:t>
      </w:r>
      <w:r>
        <w:rPr>
          <w:u w:val="single"/>
          <w:sz w:val="32"/>
          <w:szCs w:val="32"/>
          <w:rFonts w:ascii="方正黑体_GBK" w:hAnsi="方正黑体_GBK" w:eastAsia="方正黑体_GBK"/>
        </w:rPr>
        <w:t xml:space="preserve"> 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    </w:t>
      </w:r>
      <w:r>
        <w:rPr>
          <w:u w:val="single"/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tabs>
          <w:tab w:val="center" w:pos="4201"/>
          <w:tab w:val="right" w:leader="dot" w:pos="9298"/>
        </w:tabs>
        <w:ind w:firstLine="0" w:firstLineChars="0"/>
        <w:rPr>
          <w:sz w:val="32"/>
          <w:szCs w:val="32"/>
          <w:rFonts w:ascii="方正黑体_GBK" w:hAnsi="方正黑体_GBK" w:eastAsia="方正黑体_GBK" w:hint="eastAsia"/>
        </w:rPr>
      </w:pPr>
      <w:r>
        <w:rPr>
          <w:sz w:val="32"/>
          <w:szCs w:val="32"/>
          <w:rFonts w:ascii="方正黑体_GBK" w:hAnsi="方正黑体_GBK" w:eastAsia="方正黑体_GBK" w:hint="eastAsia"/>
        </w:rPr>
        <w:t xml:space="preserve">所属行业类别：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</w:t>
      </w:r>
      <w:r>
        <w:rPr>
          <w:u w:val="single"/>
          <w:sz w:val="32"/>
          <w:szCs w:val="32"/>
          <w:rFonts w:ascii="方正黑体_GBK" w:hAnsi="方正黑体_GBK" w:eastAsia="方正黑体_GBK"/>
        </w:rPr>
        <w:t xml:space="preserve">      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</w:t>
      </w:r>
      <w:r>
        <w:rPr>
          <w:i w:val="1"/>
          <w:u w:val="single"/>
          <w:sz w:val="24"/>
          <w:szCs w:val="32"/>
          <w:rFonts w:ascii="方正黑体_GBK" w:hAnsi="方正黑体_GBK" w:eastAsia="方正黑体_GBK" w:hint="eastAsia"/>
        </w:rPr>
        <w:t xml:space="preserve">（国民经济行业分类4位代码+中文）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</w:t>
      </w:r>
      <w:r>
        <w:rPr>
          <w:u w:val="single"/>
          <w:sz w:val="32"/>
          <w:szCs w:val="32"/>
          <w:rFonts w:ascii="方正黑体_GBK" w:hAnsi="方正黑体_GBK" w:eastAsia="方正黑体_GBK"/>
        </w:rPr>
        <w:t xml:space="preserve"> 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</w:t>
      </w:r>
      <w:r>
        <w:rPr>
          <w:u w:val="single"/>
          <w:sz w:val="32"/>
          <w:szCs w:val="32"/>
          <w:rFonts w:ascii="方正黑体_GBK" w:hAnsi="方正黑体_GBK" w:eastAsia="方正黑体_GBK"/>
        </w:rPr>
        <w:t xml:space="preserve">   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 </w:t>
      </w:r>
      <w:r>
        <w:rPr>
          <w:u w:val="single"/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jc w:val="start"/>
        <w:tabs>
          <w:tab w:val="center" w:pos="4201"/>
          <w:tab w:val="right" w:leader="dot" w:pos="9298"/>
        </w:tabs>
        <w:ind w:firstLine="0" w:firstLineChars="0"/>
        <w:rPr>
          <w:sz w:val="32"/>
          <w:szCs w:val="32"/>
          <w:rFonts w:ascii="方正黑体_GBK" w:hAnsi="方正黑体_GBK" w:eastAsia="方正黑体_GBK" w:hint="eastAsia"/>
        </w:rPr>
      </w:pPr>
      <w:r>
        <w:rPr>
          <w:sz w:val="32"/>
          <w:szCs w:val="32"/>
          <w:rFonts w:ascii="方正黑体_GBK" w:hAnsi="方正黑体_GBK" w:eastAsia="方正黑体_GBK" w:hint="eastAsia"/>
        </w:rPr>
        <w:t xml:space="preserve">市州市场监管部门：</w:t>
      </w:r>
      <w:r>
        <w:rPr>
          <w:u w:val="single"/>
          <w:sz w:val="32"/>
          <w:szCs w:val="32"/>
          <w:rFonts w:ascii="方正黑体_GBK" w:hAnsi="方正黑体_GBK" w:eastAsia="方正黑体_GBK" w:hint="eastAsia"/>
        </w:rPr>
        <w:t xml:space="preserve">                                    </w:t>
      </w:r>
      <w:r>
        <w:rPr>
          <w:u w:val="single"/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jc w:val="start"/>
        <w:tabs>
          <w:tab w:val="center" w:pos="4201"/>
          <w:tab w:val="right" w:leader="dot" w:pos="9298"/>
        </w:tabs>
        <w:ind w:firstLine="0" w:firstLineChars="0"/>
        <w:rPr>
          <w:u w:val="single"/>
          <w:sz w:val="32"/>
          <w:szCs w:val="32"/>
          <w:rFonts w:ascii="方正黑体_GBK" w:hAnsi="方正黑体_GBK" w:eastAsia="方正黑体_GBK"/>
        </w:rPr>
      </w:pPr>
      <w:r>
        <w:rPr>
          <w:u w:val="single"/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jc w:val="start"/>
        <w:tabs>
          <w:tab w:val="center" w:pos="4201"/>
          <w:tab w:val="right" w:leader="dot" w:pos="9298"/>
        </w:tabs>
        <w:ind w:firstLine="0" w:firstLineChars="0"/>
        <w:rPr>
          <w:u w:val="single"/>
          <w:sz w:val="32"/>
          <w:szCs w:val="32"/>
          <w:rFonts w:ascii="方正黑体_GBK" w:hAnsi="方正黑体_GBK" w:eastAsia="方正黑体_GBK"/>
        </w:rPr>
      </w:pPr>
      <w:r>
        <w:rPr>
          <w:u w:val="single"/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jc w:val="start"/>
        <w:tabs>
          <w:tab w:val="center" w:pos="4201"/>
          <w:tab w:val="right" w:leader="dot" w:pos="9298"/>
        </w:tabs>
        <w:ind w:firstLine="0" w:firstLineChars="0"/>
        <w:rPr>
          <w:u w:val="single"/>
          <w:sz w:val="32"/>
          <w:szCs w:val="32"/>
          <w:rFonts w:ascii="方正黑体_GBK" w:hAnsi="方正黑体_GBK" w:eastAsia="方正黑体_GBK"/>
        </w:rPr>
      </w:pPr>
      <w:r>
        <w:rPr>
          <w:u w:val="single"/>
          <w:sz w:val="32"/>
          <w:szCs w:val="32"/>
          <w:rFonts w:ascii="方正黑体_GBK" w:hAnsi="方正黑体_GBK" w:eastAsia="方正黑体_GBK"/>
        </w:rPr>
      </w:r>
    </w:p>
    <w:p>
      <w:pPr>
        <w:pStyle w:val="UserStyle_4"/>
        <w:jc w:val="center"/>
        <w:tabs>
          <w:tab w:val="center" w:pos="4201"/>
          <w:tab w:val="right" w:leader="dot" w:pos="9298"/>
        </w:tabs>
        <w:ind w:firstLine="0" w:firstLineChars="0"/>
        <w:rPr>
          <w:u w:val="single"/>
          <w:sz w:val="28"/>
          <w:szCs w:val="28"/>
          <w:rFonts w:ascii="方正黑体_GBK" w:hAnsi="方正黑体_GBK" w:eastAsia="方正黑体_GBK" w:hint="eastAsia"/>
        </w:rPr>
      </w:pPr>
      <w:r>
        <w:rPr>
          <w:u w:val="single"/>
          <w:sz w:val="28"/>
          <w:szCs w:val="28"/>
          <w:rFonts w:ascii="方正黑体_GBK" w:hAnsi="方正黑体_GBK" w:eastAsia="方正黑体_GBK" w:hint="eastAsia"/>
        </w:rPr>
        <w:t xml:space="preserve">年   月   日</w:t>
      </w:r>
      <w:r>
        <w:rPr>
          <w:u w:val="single"/>
          <w:sz w:val="28"/>
          <w:szCs w:val="28"/>
          <w:rFonts w:ascii="方正黑体_GBK" w:hAnsi="方正黑体_GBK" w:eastAsia="方正黑体_GBK"/>
        </w:rPr>
      </w:r>
    </w:p>
    <w:p>
      <w:pPr>
        <w:pStyle w:val="UserStyle_4"/>
        <w:jc w:val="center"/>
        <w:tabs>
          <w:tab w:val="center" w:pos="4201"/>
          <w:tab w:val="right" w:leader="dot" w:pos="9298"/>
        </w:tabs>
        <w:ind w:firstLine="0" w:firstLineChars="0"/>
        <w:rPr>
          <w:u w:val="single"/>
          <w:sz w:val="28"/>
          <w:szCs w:val="28"/>
          <w:rFonts w:ascii="方正黑体_GBK" w:hAnsi="方正黑体_GBK" w:eastAsia="方正黑体_GBK"/>
        </w:rPr>
      </w:pPr>
      <w:r>
        <w:br w:type="page"/>
        <w:rPr>
          <w:u w:val="single"/>
          <w:sz w:val="28"/>
          <w:szCs w:val="28"/>
          <w:rFonts w:ascii="方正黑体_GBK" w:hAnsi="方正黑体_GBK" w:eastAsia="方正黑体_GBK"/>
        </w:rPr>
      </w:r>
      <w:r>
        <w:rPr>
          <w:sz w:val="44"/>
          <w:szCs w:val="44"/>
          <w:rFonts w:ascii="方正小标宋_GBK" w:hAnsi="方正小标宋简体" w:eastAsia="方正小标宋_GBK" w:hint="eastAsia"/>
        </w:rPr>
        <w:t xml:space="preserve"> “湖北精品”培育申报单位情况概述</w:t>
      </w:r>
      <w:r>
        <w:rPr>
          <w:sz w:val="44"/>
          <w:szCs w:val="44"/>
          <w:rFonts w:ascii="方正小标宋_GBK" w:hAnsi="方正小标宋简体" w:eastAsia="方正小标宋_GBK"/>
        </w:rPr>
      </w:r>
    </w:p>
    <w:p>
      <w:pPr>
        <w:pStyle w:val="Normal"/>
        <w:jc w:val="center"/>
        <w:spacing w:line="579" w:lineRule="exact"/>
        <w:rPr>
          <w:szCs w:val="32"/>
          <w:rFonts w:ascii="方正仿宋_GBK" w:hAnsi="方正仿宋_GBK" w:eastAsia="方正仿宋_GBK" w:hint="eastAsia"/>
        </w:rPr>
      </w:pPr>
      <w:r>
        <w:rPr>
          <w:szCs w:val="32"/>
          <w:rFonts w:ascii="方正仿宋_GBK" w:hAnsi="方正仿宋_GBK" w:eastAsia="方正仿宋_GBK" w:hint="eastAsia"/>
        </w:rPr>
        <w:t xml:space="preserve">（500字以内，可附页）</w:t>
      </w:r>
      <w:r>
        <w:rPr>
          <w:szCs w:val="32"/>
          <w:rFonts w:ascii="方正仿宋_GBK" w:hAnsi="方正仿宋_GBK" w:eastAsia="方正仿宋_GBK" w:hint="eastAsia"/>
        </w:rPr>
      </w:r>
    </w:p>
    <w:tbl>
      <w:tblPr>
        <w:tblW w:w="5000" w:type="pct"/>
        <w:jc w:val="center"/>
        <w:tblInd w:type="dxa" w:w="-108.000000"/>
        <w:tblLayout w:type="autofi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9061.000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481" w:hRule="atLeast"/>
        </w:trPr>
        <w:tc>
          <w:tcPr>
            <w:tcW w:w="5000" w:type="dxa"/>
            <w:vAlign w:val="top"/>
            <w:textDirection w:val="lrTb"/>
          </w:tcPr>
          <w:p>
            <w:pPr>
              <w:pStyle w:val="Normal"/>
              <w:spacing w:line="360" w:lineRule="auto"/>
              <w:rPr>
                <w:szCs w:val="32"/>
                <w:rFonts w:ascii="方正仿宋_GBK" w:hAnsi="方正仿宋_GBK" w:eastAsia="方正仿宋_GBK" w:hint="eastAsia"/>
              </w:rPr>
            </w:pPr>
            <w:r>
              <w:rPr>
                <w:szCs w:val="32"/>
                <w:rFonts w:ascii="方正仿宋_GBK" w:hAnsi="方正仿宋_GBK" w:eastAsia="方正仿宋_GBK" w:hint="eastAsia"/>
              </w:rPr>
              <w:t xml:space="preserve">（介绍申报单位基本情况，重点从品牌引领、品质卓越、自主创新、管理科学、社会责任等方面进行概述）</w:t>
            </w:r>
            <w:r>
              <w:rPr>
                <w:szCs w:val="32"/>
                <w:rFonts w:ascii="方正仿宋_GBK" w:hAnsi="方正仿宋_GBK" w:eastAsia="方正仿宋_GBK" w:hint="eastAsia"/>
              </w:rPr>
            </w:r>
          </w:p>
          <w:p>
            <w:pPr>
              <w:pStyle w:val="Normal"/>
              <w:spacing w:line="360" w:lineRule="auto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spacing w:line="360" w:lineRule="auto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spacing w:line="360" w:lineRule="auto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spacing w:line="360" w:lineRule="auto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spacing w:line="360" w:lineRule="auto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spacing w:line="360" w:lineRule="auto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spacing w:line="360" w:lineRule="auto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spacing w:line="360" w:lineRule="auto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BodyText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BodyText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BodyText"/>
            </w:pPr>
            <w:r/>
          </w:p>
          <w:p>
            <w:pPr>
              <w:pStyle w:val="Normal"/>
              <w:spacing w:line="360" w:lineRule="auto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  <w:p>
            <w:pPr>
              <w:pStyle w:val="Normal"/>
              <w:spacing w:line="360" w:lineRule="auto"/>
              <w:rPr>
                <w:szCs w:val="32"/>
                <w:rFonts w:ascii="仿宋_GB2312" w:hAnsi="仿宋_GB2312" w:eastAsia="仿宋_GB2312"/>
              </w:rPr>
            </w:pPr>
            <w:r>
              <w:rPr>
                <w:szCs w:val="32"/>
                <w:rFonts w:ascii="仿宋_GB2312" w:hAnsi="仿宋_GB2312" w:eastAsia="仿宋_GB2312"/>
              </w:rPr>
            </w:r>
          </w:p>
        </w:tc>
      </w:tr>
    </w:tbl>
    <w:p>
      <w:pPr>
        <w:pStyle w:val="Normal"/>
        <w:snapToGrid w:val="0"/>
        <w:jc w:val="center"/>
        <w:tabs>
          <w:tab w:val="left" w:pos="5274"/>
        </w:tabs>
        <w:spacing w:line="579" w:lineRule="exact"/>
        <w:rPr>
          <w:sz w:val="44"/>
          <w:szCs w:val="21"/>
          <w:bCs/>
          <w:rFonts w:ascii="方正小标宋_GBK" w:hAnsi="方正小标宋简体" w:eastAsia="方正小标宋_GBK"/>
        </w:rPr>
      </w:pPr>
      <w:r>
        <w:rPr>
          <w:sz w:val="44"/>
          <w:szCs w:val="21"/>
          <w:bCs/>
          <w:rFonts w:ascii="方正小标宋_GBK" w:hAnsi="方正小标宋简体" w:eastAsia="方正小标宋_GBK"/>
        </w:rPr>
      </w:r>
    </w:p>
    <w:p>
      <w:pPr>
        <w:pStyle w:val="Normal"/>
        <w:snapToGrid w:val="0"/>
        <w:jc w:val="center"/>
        <w:tabs>
          <w:tab w:val="left" w:pos="5274"/>
        </w:tabs>
        <w:spacing w:line="579" w:lineRule="exact"/>
        <w:rPr>
          <w:sz w:val="44"/>
          <w:szCs w:val="21"/>
          <w:bCs/>
          <w:rFonts w:ascii="方正小标宋_GBK" w:hAnsi="方正小标宋简体" w:eastAsia="方正小标宋_GBK"/>
        </w:rPr>
      </w:pPr>
      <w:r>
        <w:br w:type="page"/>
        <w:rPr>
          <w:sz w:val="44"/>
          <w:szCs w:val="21"/>
          <w:bCs/>
          <w:rFonts w:ascii="方正小标宋_GBK" w:hAnsi="方正小标宋简体" w:eastAsia="方正小标宋_GBK"/>
        </w:rPr>
      </w:r>
      <w:r>
        <w:rPr>
          <w:sz w:val="44"/>
          <w:szCs w:val="21"/>
          <w:bCs/>
          <w:rFonts w:ascii="方正小标宋_GBK" w:hAnsi="方正小标宋简体" w:eastAsia="方正小标宋_GBK" w:hint="eastAsia"/>
        </w:rPr>
        <w:t xml:space="preserve">“湖北精品”培育申报表</w:t>
      </w:r>
      <w:r>
        <w:rPr>
          <w:sz w:val="44"/>
          <w:szCs w:val="21"/>
          <w:bCs/>
          <w:rFonts w:ascii="方正小标宋_GBK" w:hAnsi="方正小标宋简体" w:eastAsia="方正小标宋_GBK"/>
        </w:rPr>
      </w:r>
    </w:p>
    <w:p>
      <w:pPr>
        <w:pStyle w:val="BodyText"/>
        <w:jc w:val="center"/>
        <w:spacing w:line="579" w:lineRule="exact"/>
        <w:rPr>
          <w:sz w:val="24"/>
          <w:rFonts w:ascii="方正仿宋_GBK" w:hAnsi="方正仿宋_GBK" w:eastAsia="方正仿宋_GBK" w:hint="eastAsia"/>
        </w:rPr>
      </w:pPr>
      <w:r>
        <w:rPr>
          <w:sz w:val="24"/>
          <w:rFonts w:ascii="方正仿宋_GBK" w:hAnsi="方正仿宋_GBK" w:eastAsia="方正仿宋_GBK" w:hint="eastAsia"/>
        </w:rPr>
        <w:t xml:space="preserve">（栏目若空格不够，可自行加页）</w:t>
      </w:r>
      <w:r>
        <w:rPr>
          <w:sz w:val="24"/>
          <w:rFonts w:ascii="方正仿宋_GBK" w:hAnsi="方正仿宋_GBK" w:eastAsia="方正仿宋_GBK" w:hint="eastAsia"/>
        </w:rPr>
      </w:r>
    </w:p>
    <w:tbl>
      <w:tblPr>
        <w:tblW w:w="4924" w:type="pct"/>
        <w:tblInd w:type="dxa" w:w="-108.000000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804.000000"/>
        <w:gridCol w:w="525.000000"/>
        <w:gridCol w:w="664.000000"/>
        <w:gridCol w:w="1239.000000"/>
        <w:gridCol w:w="3878.000000"/>
        <w:gridCol w:w="1813.000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50" w:type="dxa"/>
            <w:vMerge w:val="restart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基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本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情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况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2428" w:type="dxa"/>
            <w:gridSpan w:val="3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szCs w:val="21"/>
                <w:kern w:val="0"/>
                <w:rFonts w:ascii="宋体" w:hAnsi="宋体" w:hint="eastAsia"/>
              </w:rPr>
            </w:pPr>
            <w:r>
              <w:rPr>
                <w:sz w:val="20"/>
                <w:szCs w:val="21"/>
                <w:kern w:val="0"/>
                <w:rFonts w:ascii="宋体" w:hAnsi="宋体" w:hint="eastAsia"/>
              </w:rPr>
              <w:t xml:space="preserve">经营主体名称</w:t>
            </w:r>
            <w:r>
              <w:rPr>
                <w:sz w:val="20"/>
                <w:szCs w:val="21"/>
                <w:kern w:val="0"/>
                <w:rFonts w:ascii="宋体" w:hAnsi="宋体"/>
              </w:rPr>
            </w:r>
          </w:p>
        </w:tc>
        <w:tc>
          <w:tcPr>
            <w:tcW w:w="5691" w:type="dxa"/>
            <w:gridSpan w:val="2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lang w:bidi="ar"/>
                <w:szCs w:val="21"/>
                <w:kern w:val="0"/>
                <w:rFonts w:ascii="宋体" w:hAnsi="宋体"/>
              </w:rPr>
            </w:pPr>
            <w:r>
              <w:rPr>
                <w:sz w:val="20"/>
                <w:lang w:bidi="ar"/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2428" w:type="dxa"/>
            <w:gridSpan w:val="3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szCs w:val="21"/>
                <w:kern w:val="0"/>
                <w:rFonts w:ascii="宋体" w:hAnsi="宋体" w:hint="eastAsia"/>
              </w:rPr>
            </w:pPr>
            <w:r>
              <w:rPr>
                <w:sz w:val="20"/>
                <w:szCs w:val="21"/>
                <w:kern w:val="0"/>
                <w:rFonts w:ascii="宋体" w:hAnsi="宋体" w:hint="eastAsia"/>
              </w:rPr>
              <w:t xml:space="preserve">统一社会信用代码</w:t>
            </w:r>
            <w:r>
              <w:rPr>
                <w:sz w:val="20"/>
                <w:szCs w:val="21"/>
                <w:kern w:val="0"/>
                <w:rFonts w:ascii="宋体" w:hAnsi="宋体"/>
              </w:rPr>
            </w:r>
          </w:p>
        </w:tc>
        <w:tc>
          <w:tcPr>
            <w:tcW w:w="5691" w:type="dxa"/>
            <w:gridSpan w:val="2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lang w:bidi="ar"/>
                <w:szCs w:val="21"/>
                <w:kern w:val="0"/>
                <w:rFonts w:ascii="宋体" w:hAnsi="宋体"/>
              </w:rPr>
            </w:pPr>
            <w:r>
              <w:rPr>
                <w:sz w:val="20"/>
                <w:lang w:bidi="ar"/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2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2428" w:type="dxa"/>
            <w:gridSpan w:val="3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szCs w:val="21"/>
                <w:kern w:val="0"/>
                <w:rFonts w:ascii="宋体" w:hAnsi="宋体" w:hint="eastAsia"/>
              </w:rPr>
            </w:pPr>
            <w:r>
              <w:rPr>
                <w:sz w:val="20"/>
                <w:szCs w:val="21"/>
                <w:kern w:val="0"/>
                <w:rFonts w:ascii="宋体" w:hAnsi="宋体" w:hint="eastAsia"/>
              </w:rPr>
              <w:t xml:space="preserve">注册商标名称</w:t>
            </w:r>
            <w:r>
              <w:rPr>
                <w:sz w:val="20"/>
                <w:szCs w:val="21"/>
                <w:kern w:val="0"/>
                <w:rFonts w:ascii="宋体" w:hAnsi="宋体"/>
              </w:rPr>
            </w:r>
          </w:p>
        </w:tc>
        <w:tc>
          <w:tcPr>
            <w:tcW w:w="5691" w:type="dxa"/>
            <w:gridSpan w:val="2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spacing w:line="0" w:lineRule="atLeast"/>
              <w:ind w:firstLineChars="-5" w:hanging="10" w:left="-9" w:leftChars="-6"/>
              <w:rPr>
                <w:sz w:val="20"/>
                <w:szCs w:val="20"/>
                <w:kern w:val="0"/>
                <w:rFonts w:hint="eastAsia"/>
              </w:rPr>
            </w:pPr>
            <w:r>
              <w:rPr>
                <w:sz w:val="20"/>
                <w:szCs w:val="20"/>
                <w:kern w:val="0"/>
                <w:rFonts w:hint="eastAsia"/>
              </w:rPr>
              <w:t xml:space="preserve">（</w:t>
            </w:r>
            <w:r>
              <w:rPr>
                <w:i w:val="1"/>
                <w:sz w:val="20"/>
                <w:szCs w:val="20"/>
                <w:kern w:val="0"/>
                <w:iCs/>
                <w:rFonts w:hint="eastAsia"/>
              </w:rPr>
              <w:t xml:space="preserve">要求拟申报的产品、服务拥有国内自主注册商标，且在有效期内，需提供拟申报的产品、服务所使用的商标注册证书</w:t>
            </w:r>
            <w:r>
              <w:rPr>
                <w:sz w:val="20"/>
                <w:szCs w:val="20"/>
                <w:kern w:val="0"/>
                <w:rFonts w:hint="eastAsia"/>
              </w:rPr>
              <w:t xml:space="preserve">）</w:t>
            </w:r>
            <w:r>
              <w:rPr>
                <w:sz w:val="20"/>
                <w:szCs w:val="20"/>
                <w:kern w:val="0"/>
              </w:rPr>
            </w:r>
          </w:p>
          <w:p>
            <w:pPr>
              <w:pStyle w:val="BodyText"/>
              <w:ind w:firstLineChars="-5" w:hanging="10" w:left="-9" w:leftChars="-6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2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2428" w:type="dxa"/>
            <w:gridSpan w:val="3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szCs w:val="21"/>
                <w:kern w:val="0"/>
                <w:rFonts w:ascii="宋体" w:hAnsi="宋体" w:hint="eastAsia"/>
              </w:rPr>
            </w:pPr>
            <w:r>
              <w:rPr>
                <w:sz w:val="20"/>
                <w:szCs w:val="21"/>
                <w:kern w:val="0"/>
                <w:rFonts w:ascii="宋体" w:hAnsi="宋体" w:hint="eastAsia"/>
              </w:rPr>
              <w:t xml:space="preserve">经营主体注册地址</w:t>
            </w:r>
            <w:r>
              <w:rPr>
                <w:sz w:val="20"/>
                <w:szCs w:val="21"/>
                <w:kern w:val="0"/>
                <w:rFonts w:ascii="宋体" w:hAnsi="宋体"/>
              </w:rPr>
            </w:r>
          </w:p>
        </w:tc>
        <w:tc>
          <w:tcPr>
            <w:tcW w:w="5691" w:type="dxa"/>
            <w:gridSpan w:val="2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start"/>
              <w:spacing w:line="0" w:lineRule="atLeast"/>
              <w:ind w:firstLineChars="-5" w:hanging="10" w:left="-9" w:leftChars="-6"/>
              <w:rPr>
                <w:sz w:val="20"/>
                <w:szCs w:val="20"/>
                <w:kern w:val="0"/>
                <w:rFonts w:hint="eastAsia"/>
              </w:rPr>
            </w:pPr>
            <w:r>
              <w:rPr>
                <w:sz w:val="20"/>
                <w:szCs w:val="20"/>
                <w:kern w:val="0"/>
                <w:rFonts w:hint="eastAsia"/>
              </w:rPr>
              <w:t xml:space="preserve">（</w:t>
            </w:r>
            <w:r>
              <w:rPr>
                <w:i w:val="1"/>
                <w:sz w:val="20"/>
                <w:szCs w:val="20"/>
                <w:kern w:val="0"/>
                <w:iCs/>
                <w:rFonts w:hint="eastAsia"/>
              </w:rPr>
              <w:t xml:space="preserve">要求在湖北省行政区域内依法注册登记，总部、生产经营场所、研发基地在湖北，需提供营业执照</w:t>
            </w:r>
            <w:r>
              <w:rPr>
                <w:sz w:val="20"/>
                <w:szCs w:val="20"/>
                <w:kern w:val="0"/>
                <w:rFonts w:hint="eastAsia"/>
              </w:rPr>
              <w:t xml:space="preserve">）</w:t>
            </w:r>
            <w:r>
              <w:rPr>
                <w:sz w:val="20"/>
                <w:szCs w:val="20"/>
                <w:kern w:val="0"/>
              </w:rPr>
            </w:r>
          </w:p>
          <w:p>
            <w:pPr>
              <w:pStyle w:val="BodyText"/>
              <w:ind w:firstLineChars="-5" w:hanging="10" w:left="-9" w:leftChars="-6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2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2428" w:type="dxa"/>
            <w:gridSpan w:val="3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szCs w:val="21"/>
                <w:kern w:val="0"/>
                <w:rFonts w:ascii="宋体" w:hAnsi="宋体" w:hint="eastAsia"/>
              </w:rPr>
            </w:pPr>
            <w:r>
              <w:rPr>
                <w:sz w:val="20"/>
                <w:szCs w:val="21"/>
                <w:kern w:val="0"/>
                <w:rFonts w:ascii="宋体" w:hAnsi="宋体" w:hint="eastAsia"/>
              </w:rPr>
              <w:t xml:space="preserve">经营主体规模</w:t>
            </w:r>
            <w:r>
              <w:rPr>
                <w:sz w:val="20"/>
                <w:szCs w:val="21"/>
                <w:kern w:val="0"/>
                <w:rFonts w:ascii="宋体" w:hAnsi="宋体"/>
              </w:rPr>
            </w:r>
          </w:p>
        </w:tc>
        <w:tc>
          <w:tcPr>
            <w:tcW w:w="5691" w:type="dxa"/>
            <w:gridSpan w:val="2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spacing w:line="0" w:lineRule="atLeast"/>
              <w:ind w:firstLineChars="-5" w:hanging="10" w:left="-9" w:leftChars="-6"/>
              <w:rPr>
                <w:i w:val="1"/>
                <w:sz w:val="20"/>
                <w:szCs w:val="20"/>
                <w:kern w:val="0"/>
                <w:iCs/>
                <w:rFonts w:hint="eastAsia"/>
              </w:rPr>
            </w:pPr>
            <w:r>
              <w:rPr>
                <w:i w:val="1"/>
                <w:sz w:val="20"/>
                <w:szCs w:val="20"/>
                <w:kern w:val="0"/>
                <w:iCs/>
                <w:rFonts w:hint="eastAsia"/>
              </w:rPr>
              <w:t xml:space="preserve">（依据《国家统计局关于印发</w:t>
            </w:r>
            <w:r>
              <w:rPr>
                <w:i w:val="1"/>
                <w:sz w:val="20"/>
                <w:szCs w:val="20"/>
                <w:kern w:val="0"/>
                <w:iCs/>
              </w:rPr>
              <w:t xml:space="preserve">〈</w:t>
            </w:r>
            <w:r>
              <w:rPr>
                <w:i w:val="1"/>
                <w:sz w:val="20"/>
                <w:szCs w:val="20"/>
                <w:kern w:val="0"/>
                <w:iCs/>
                <w:rFonts w:hint="eastAsia"/>
              </w:rPr>
              <w:t xml:space="preserve">统计上大中小微型企业划分办法（2017）</w:t>
            </w:r>
            <w:r>
              <w:rPr>
                <w:i w:val="1"/>
                <w:sz w:val="20"/>
                <w:szCs w:val="20"/>
                <w:kern w:val="0"/>
                <w:iCs/>
              </w:rPr>
              <w:t xml:space="preserve">〉</w:t>
            </w:r>
            <w:r>
              <w:rPr>
                <w:i w:val="1"/>
                <w:sz w:val="20"/>
                <w:szCs w:val="20"/>
                <w:kern w:val="0"/>
                <w:iCs/>
                <w:rFonts w:hint="eastAsia"/>
              </w:rPr>
              <w:t xml:space="preserve">的通知》填写）</w:t>
            </w:r>
            <w:r>
              <w:rPr>
                <w:i w:val="1"/>
                <w:sz w:val="20"/>
                <w:szCs w:val="20"/>
                <w:kern w:val="0"/>
                <w:iCs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312" w:lineRule="auto"/>
              <w:ind w:firstLineChars="-5" w:hanging="10" w:left="-9" w:leftChars="-6"/>
              <w:rPr>
                <w:sz w:val="20"/>
                <w:szCs w:val="21"/>
                <w:kern w:val="0"/>
                <w:rFonts w:ascii="宋体" w:hAnsi="宋体" w:hint="eastAsia"/>
              </w:rPr>
            </w:pPr>
            <w:r>
              <w:rPr>
                <w:sz w:val="20"/>
                <w:szCs w:val="21"/>
                <w:kern w:val="0"/>
                <w:rFonts w:ascii="宋体" w:hAnsi="宋体" w:hint="eastAsia"/>
              </w:rPr>
              <w:sym w:char="F0A3" w:font="Wingdings 2"/>
            </w:r>
            <w:r>
              <w:rPr>
                <w:color w:val="333333"/>
                <w:sz w:val="20"/>
                <w:szCs w:val="21"/>
                <w:kern w:val="0"/>
                <w:shd w:val="clear" w:color="auto" w:fill="FFFFFF"/>
                <w:rFonts w:ascii="宋体" w:hAnsi="宋体" w:hint="eastAsia"/>
              </w:rPr>
              <w:t xml:space="preserve">大型        </w:t>
            </w:r>
            <w:r>
              <w:rPr>
                <w:sz w:val="20"/>
                <w:szCs w:val="21"/>
                <w:kern w:val="0"/>
                <w:rFonts w:ascii="宋体" w:hAnsi="宋体" w:hint="eastAsia"/>
              </w:rPr>
              <w:sym w:char="F0A3" w:font="Wingdings 2"/>
            </w:r>
            <w:r>
              <w:rPr>
                <w:color w:val="333333"/>
                <w:sz w:val="20"/>
                <w:szCs w:val="21"/>
                <w:kern w:val="0"/>
                <w:shd w:val="clear" w:color="auto" w:fill="FFFFFF"/>
                <w:rFonts w:ascii="宋体" w:hAnsi="宋体" w:hint="eastAsia"/>
              </w:rPr>
              <w:t xml:space="preserve">中型        </w:t>
            </w:r>
            <w:r>
              <w:rPr>
                <w:sz w:val="20"/>
                <w:szCs w:val="21"/>
                <w:kern w:val="0"/>
                <w:rFonts w:ascii="宋体" w:hAnsi="宋体" w:hint="eastAsia"/>
              </w:rPr>
              <w:t xml:space="preserve">□</w:t>
            </w:r>
            <w:r>
              <w:rPr>
                <w:color w:val="333333"/>
                <w:sz w:val="20"/>
                <w:szCs w:val="21"/>
                <w:kern w:val="0"/>
                <w:shd w:val="clear" w:color="auto" w:fill="FFFFFF"/>
                <w:rFonts w:ascii="宋体" w:hAnsi="宋体" w:hint="eastAsia"/>
              </w:rPr>
              <w:t xml:space="preserve">小型        </w:t>
            </w:r>
            <w:r>
              <w:rPr>
                <w:sz w:val="20"/>
                <w:szCs w:val="21"/>
                <w:kern w:val="0"/>
                <w:rFonts w:ascii="宋体" w:hAnsi="宋体" w:hint="eastAsia"/>
              </w:rPr>
              <w:t xml:space="preserve">□</w:t>
            </w:r>
            <w:r>
              <w:rPr>
                <w:color w:val="333333"/>
                <w:sz w:val="20"/>
                <w:szCs w:val="21"/>
                <w:kern w:val="0"/>
                <w:shd w:val="clear" w:color="auto" w:fill="FFFFFF"/>
                <w:rFonts w:ascii="宋体" w:hAnsi="宋体" w:hint="eastAsia"/>
              </w:rPr>
              <w:t xml:space="preserve">微型</w:t>
            </w:r>
            <w:r>
              <w:rPr>
                <w:sz w:val="20"/>
                <w:lang w:bidi="ar"/>
                <w:szCs w:val="21"/>
                <w:kern w:val="0"/>
                <w:rFonts w:ascii="宋体" w:hAnsi="宋体" w:eastAsia="方正仿宋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2428" w:type="dxa"/>
            <w:gridSpan w:val="3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szCs w:val="21"/>
                <w:kern w:val="0"/>
                <w:rFonts w:ascii="宋体" w:hAnsi="宋体" w:hint="eastAsia"/>
              </w:rPr>
            </w:pPr>
            <w:r>
              <w:rPr>
                <w:sz w:val="20"/>
                <w:szCs w:val="21"/>
                <w:kern w:val="0"/>
                <w:rFonts w:ascii="宋体" w:hAnsi="宋体" w:hint="eastAsia"/>
              </w:rPr>
              <w:t xml:space="preserve">法人代表/电话</w:t>
            </w:r>
            <w:r>
              <w:rPr>
                <w:sz w:val="20"/>
                <w:szCs w:val="21"/>
                <w:kern w:val="0"/>
                <w:rFonts w:ascii="宋体" w:hAnsi="宋体"/>
              </w:rPr>
            </w:r>
          </w:p>
        </w:tc>
        <w:tc>
          <w:tcPr>
            <w:tcW w:w="5691" w:type="dxa"/>
            <w:gridSpan w:val="2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lang w:bidi="ar"/>
                <w:szCs w:val="21"/>
                <w:kern w:val="0"/>
                <w:rFonts w:ascii="宋体" w:hAnsi="宋体"/>
              </w:rPr>
            </w:pPr>
            <w:r>
              <w:rPr>
                <w:sz w:val="20"/>
                <w:lang w:bidi="ar"/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2428" w:type="dxa"/>
            <w:gridSpan w:val="3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szCs w:val="21"/>
                <w:kern w:val="0"/>
                <w:rFonts w:ascii="宋体" w:hAnsi="宋体" w:hint="eastAsia"/>
              </w:rPr>
            </w:pPr>
            <w:r>
              <w:rPr>
                <w:sz w:val="20"/>
                <w:szCs w:val="21"/>
                <w:kern w:val="0"/>
                <w:rFonts w:ascii="宋体" w:hAnsi="宋体" w:hint="eastAsia"/>
              </w:rPr>
              <w:t xml:space="preserve">联系人/电话/邮箱</w:t>
            </w:r>
            <w:r>
              <w:rPr>
                <w:sz w:val="20"/>
                <w:szCs w:val="21"/>
                <w:kern w:val="0"/>
                <w:rFonts w:ascii="宋体" w:hAnsi="宋体"/>
              </w:rPr>
            </w:r>
          </w:p>
        </w:tc>
        <w:tc>
          <w:tcPr>
            <w:tcW w:w="5691" w:type="dxa"/>
            <w:gridSpan w:val="2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0" w:left="-9" w:leftChars="-6"/>
              <w:rPr>
                <w:sz w:val="20"/>
                <w:lang w:bidi="ar"/>
                <w:szCs w:val="21"/>
                <w:kern w:val="0"/>
                <w:rFonts w:ascii="宋体" w:hAnsi="宋体"/>
              </w:rPr>
            </w:pPr>
            <w:r>
              <w:rPr>
                <w:sz w:val="20"/>
                <w:lang w:bidi="ar"/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2" w:hRule="atLeast"/>
        </w:trPr>
        <w:tc>
          <w:tcPr>
            <w:tcW w:w="450" w:type="dxa"/>
            <w:vMerge w:val="restart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自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评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情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况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2428" w:type="dxa"/>
            <w:gridSpan w:val="3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2" w:left="-7" w:leftChars="-6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认定内容及评价指标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2" w:left="-7" w:leftChars="-6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自评描述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Chars="-5" w:hanging="12" w:left="-7" w:leftChars="-6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证明性材料清单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7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20"/>
              <w:rPr>
                <w:sz w:val="20"/>
                <w:szCs w:val="20"/>
                <w:kern w:val="0"/>
                <w:rFonts w:ascii="宋体"/>
              </w:rPr>
            </w:pPr>
            <w:r>
              <w:rPr>
                <w:sz w:val="20"/>
                <w:szCs w:val="20"/>
                <w:kern w:val="0"/>
                <w:rFonts w:ascii="宋体"/>
              </w:rPr>
            </w:r>
          </w:p>
        </w:tc>
        <w:tc>
          <w:tcPr>
            <w:tcW w:w="294" w:type="dxa"/>
            <w:vMerge w:val="restart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1 品牌引领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</w:tc>
        <w:tc>
          <w:tcPr>
            <w:tcW w:w="372" w:type="dxa"/>
            <w:vMerge w:val="restart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1.1品牌战略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1.1.1 制度建设情况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是否制定品牌发展战略和品牌管理制度？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 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 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否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  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7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20"/>
              <w:rPr>
                <w:sz w:val="20"/>
                <w:szCs w:val="20"/>
                <w:kern w:val="0"/>
                <w:rFonts w:ascii="宋体"/>
              </w:rPr>
            </w:pPr>
            <w:r>
              <w:rPr>
                <w:sz w:val="20"/>
                <w:szCs w:val="20"/>
                <w:kern w:val="0"/>
                <w:rFonts w:ascii="宋体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1.1.2 战略实施情况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是否建立品牌运营机制并提供相应资源投入和保障？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 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 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否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  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91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20"/>
              <w:rPr>
                <w:sz w:val="20"/>
                <w:szCs w:val="20"/>
                <w:kern w:val="0"/>
                <w:rFonts w:ascii="宋体"/>
              </w:rPr>
            </w:pPr>
            <w:r>
              <w:rPr>
                <w:sz w:val="20"/>
                <w:szCs w:val="20"/>
                <w:kern w:val="0"/>
                <w:rFonts w:ascii="宋体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firstLine="420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restart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1.2品牌竞争力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1.2.1 获质量奖励评价情况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国家级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项，奖项名称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，颁发部门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  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</w:r>
          </w:p>
          <w:p>
            <w:pPr>
              <w:pStyle w:val="BodyText"/>
              <w:spacing w:line="240" w:lineRule="atLeas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省部级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项，奖项名称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/>
              </w:rPr>
              <w:t xml:space="preserve">           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，颁发部门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    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/>
              </w:rPr>
              <w:t xml:space="preserve"> 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。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20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20"/>
              <w:rPr>
                <w:sz w:val="20"/>
                <w:szCs w:val="20"/>
                <w:kern w:val="0"/>
                <w:rFonts w:ascii="宋体"/>
              </w:rPr>
            </w:pPr>
            <w:r>
              <w:rPr>
                <w:sz w:val="20"/>
                <w:szCs w:val="20"/>
                <w:kern w:val="0"/>
                <w:rFonts w:ascii="宋体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firstLine="420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1.2.2 产品或服务市场供求和销售情况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jc w:val="start"/>
              <w:spacing w:line="24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产品销售额（含出口，万元）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jc w:val="start"/>
              <w:spacing w:line="24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（服务经营额（含出口，万元）：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）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24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国内市场占有率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，行业位次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24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省内市场占有率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，行业位次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。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4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20"/>
              <w:rPr>
                <w:sz w:val="20"/>
                <w:szCs w:val="20"/>
                <w:kern w:val="0"/>
                <w:rFonts w:ascii="宋体"/>
              </w:rPr>
            </w:pPr>
            <w:r>
              <w:rPr>
                <w:sz w:val="20"/>
                <w:szCs w:val="20"/>
                <w:kern w:val="0"/>
                <w:rFonts w:ascii="宋体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firstLine="420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1.2.3 产品或服务的知名度、美誉度情况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top"/>
            <w:textDirection w:val="lrTb"/>
          </w:tcPr>
          <w:p>
            <w:pPr>
              <w:pStyle w:val="Normal"/>
              <w:spacing w:line="0" w:lineRule="atLeast"/>
              <w:rPr>
                <w:i w:val="1"/>
                <w:sz w:val="20"/>
                <w:szCs w:val="20"/>
                <w:kern w:val="0"/>
                <w:iCs/>
                <w:rFonts w:ascii="宋体" w:hAnsi="宋体" w:hint="eastAsia"/>
              </w:rPr>
            </w:pPr>
            <w:r>
              <w:rPr>
                <w:i w:val="1"/>
                <w:sz w:val="20"/>
                <w:szCs w:val="20"/>
                <w:kern w:val="0"/>
                <w:iCs/>
                <w:rFonts w:ascii="宋体" w:hAnsi="宋体" w:hint="eastAsia"/>
              </w:rPr>
              <w:t xml:space="preserve">（在本省、国内外具有较高知名度、美誉度）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77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20"/>
              <w:rPr>
                <w:sz w:val="20"/>
                <w:szCs w:val="20"/>
                <w:kern w:val="0"/>
                <w:rFonts w:ascii="宋体"/>
              </w:rPr>
            </w:pPr>
            <w:r>
              <w:rPr>
                <w:sz w:val="20"/>
                <w:szCs w:val="20"/>
                <w:kern w:val="0"/>
                <w:rFonts w:ascii="宋体"/>
              </w:rPr>
            </w:r>
          </w:p>
        </w:tc>
        <w:tc>
          <w:tcPr>
            <w:tcW w:w="294" w:type="dxa"/>
            <w:vMerge w:val="restart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2 品质卓越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2.1标准水平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2.1.1 标准先进性评价情况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BodyText"/>
              <w:ind w:hanging="13"/>
              <w:rPr>
                <w:sz w:val="20"/>
                <w:szCs w:val="20"/>
                <w:kern w:val="0"/>
                <w:rFonts w:ascii="宋体" w:hAnsi="Times New Roman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Times New Roman" w:eastAsia="宋体" w:hint="eastAsia"/>
              </w:rPr>
              <w:t xml:space="preserve">申报产品/服务所执行的标准名称：</w:t>
            </w:r>
            <w:r>
              <w:rPr>
                <w:sz w:val="20"/>
                <w:szCs w:val="20"/>
                <w:kern w:val="0"/>
                <w:rFonts w:ascii="宋体" w:hAnsi="Times New Roman" w:eastAsia="宋体" w:hint="eastAsia"/>
              </w:rPr>
            </w:r>
          </w:p>
          <w:p>
            <w:pPr>
              <w:pStyle w:val="Normal"/>
              <w:rPr>
                <w:sz w:val="20"/>
                <w:szCs w:val="20"/>
                <w:rFonts w:hint="eastAsia"/>
              </w:rPr>
            </w:pPr>
            <w:r>
              <w:rPr>
                <w:sz w:val="20"/>
                <w:szCs w:val="20"/>
                <w:rFonts w:hint="eastAsia"/>
              </w:rPr>
            </w:r>
          </w:p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是否通过标准先进性评价？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 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hint="eastAsia"/>
              </w:rPr>
              <w:t xml:space="preserve">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否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hint="eastAsia"/>
              </w:rPr>
              <w:t xml:space="preserve"> </w:t>
            </w:r>
            <w:r>
              <w:rPr>
                <w:sz w:val="20"/>
                <w:szCs w:val="20"/>
                <w:kern w:val="0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91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20"/>
              <w:rPr>
                <w:sz w:val="20"/>
                <w:szCs w:val="20"/>
                <w:kern w:val="0"/>
                <w:rFonts w:ascii="宋体"/>
              </w:rPr>
            </w:pPr>
            <w:r>
              <w:rPr>
                <w:sz w:val="20"/>
                <w:szCs w:val="20"/>
                <w:kern w:val="0"/>
                <w:rFonts w:ascii="宋体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2.2质量水平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2.2.1 产品质量检测、服务质量评价情况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i w:val="1"/>
                <w:sz w:val="20"/>
                <w:szCs w:val="20"/>
                <w:kern w:val="0"/>
                <w:iCs/>
                <w:rFonts w:ascii="宋体" w:hAnsi="宋体" w:hint="eastAsia"/>
              </w:rPr>
            </w:pPr>
            <w:r>
              <w:rPr>
                <w:i w:val="1"/>
                <w:sz w:val="20"/>
                <w:szCs w:val="20"/>
                <w:kern w:val="0"/>
                <w:iCs/>
                <w:rFonts w:ascii="宋体" w:hAnsi="宋体" w:hint="eastAsia"/>
              </w:rPr>
              <w:t xml:space="preserve">（要求提供具备CMA/CNAS资质的机构出具的产品质量检测报告、服务质量评价报告）</w:t>
            </w:r>
            <w:r>
              <w:rPr>
                <w:i w:val="1"/>
                <w:sz w:val="20"/>
                <w:szCs w:val="20"/>
                <w:kern w:val="0"/>
                <w:iCs/>
                <w:rFonts w:ascii="宋体" w:hAnsi="宋体"/>
              </w:rPr>
            </w:r>
          </w:p>
          <w:p>
            <w:pPr>
              <w:pStyle w:val="BodyText"/>
              <w:ind w:hanging="13"/>
              <w:rPr>
                <w:sz w:val="20"/>
                <w:szCs w:val="20"/>
                <w:kern w:val="0"/>
                <w:rFonts w:ascii="宋体" w:hAnsi="宋体" w:eastAsia="宋体"/>
              </w:rPr>
            </w:pP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8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20"/>
              <w:rPr>
                <w:sz w:val="20"/>
                <w:szCs w:val="20"/>
                <w:kern w:val="0"/>
                <w:rFonts w:ascii="宋体"/>
              </w:rPr>
            </w:pPr>
            <w:r>
              <w:rPr>
                <w:sz w:val="20"/>
                <w:szCs w:val="20"/>
                <w:kern w:val="0"/>
                <w:rFonts w:ascii="宋体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2.3质量认证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2.3.1 产品、服务、品牌认证情况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BodyText"/>
              <w:ind w:hanging="13"/>
              <w:rPr>
                <w:i w:val="1"/>
                <w:sz w:val="20"/>
                <w:szCs w:val="20"/>
                <w:kern w:val="0"/>
                <w:iCs/>
                <w:rFonts w:ascii="宋体" w:hAnsi="宋体" w:eastAsia="宋体" w:hint="eastAsia"/>
              </w:rPr>
            </w:pPr>
            <w:r>
              <w:rPr>
                <w:i w:val="1"/>
                <w:sz w:val="20"/>
                <w:szCs w:val="20"/>
                <w:kern w:val="0"/>
                <w:iCs/>
                <w:rFonts w:ascii="宋体" w:hAnsi="宋体" w:eastAsia="宋体" w:hint="eastAsia"/>
              </w:rPr>
              <w:t xml:space="preserve">（获产品、服务、品牌认证情况，要求提供认证证书）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ind w:hanging="13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产品认证数量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项，证书名称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，证书编号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。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ind w:hanging="13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服务认证数量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项，证书名称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，证书编号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。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ind w:hanging="13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品牌认证数量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项，证书名称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，证书编号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。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4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restart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3 自主创新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</w:tc>
        <w:tc>
          <w:tcPr>
            <w:tcW w:w="372" w:type="dxa"/>
            <w:vMerge w:val="restart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3.1创新机制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3.1.1 制定和执行创新战略情况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是否制定创新战略并有效执行？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BodyText"/>
              <w:ind w:hanging="13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 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否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  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8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3.1.2 技术创新平台建设、研发投入情况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BodyText"/>
              <w:ind w:hanging="13"/>
              <w:rPr>
                <w:i w:val="1"/>
                <w:sz w:val="20"/>
                <w:szCs w:val="20"/>
                <w:kern w:val="0"/>
                <w:iCs/>
                <w:rFonts w:ascii="宋体" w:hAnsi="宋体" w:eastAsia="宋体" w:hint="eastAsia"/>
              </w:rPr>
            </w:pPr>
            <w:r>
              <w:rPr>
                <w:i w:val="1"/>
                <w:sz w:val="20"/>
                <w:szCs w:val="20"/>
                <w:kern w:val="0"/>
                <w:iCs/>
                <w:rFonts w:ascii="宋体" w:hAnsi="宋体" w:eastAsia="宋体" w:hint="eastAsia"/>
              </w:rPr>
              <w:t xml:space="preserve">（自建或共建的重点实验室、技术创新中心、工程研究中心等及研发投入）</w:t>
            </w:r>
            <w:r>
              <w:rPr>
                <w:i w:val="1"/>
                <w:sz w:val="20"/>
                <w:szCs w:val="20"/>
                <w:kern w:val="0"/>
                <w:iCs/>
                <w:rFonts w:ascii="宋体" w:hAnsi="宋体" w:eastAsia="宋体"/>
              </w:rPr>
            </w:r>
          </w:p>
          <w:p>
            <w:pPr>
              <w:pStyle w:val="BodyText"/>
              <w:ind w:hanging="13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国家级平台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个，平台名称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/>
              </w:rPr>
              <w:t xml:space="preserve">                       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ind w:hanging="13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省级平台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个，平台名称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上年度研发投入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万元，占销售收入比例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%。</w:t>
            </w:r>
            <w:r>
              <w:rPr>
                <w:u w:val="single"/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4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restart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3.2技术领先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3.2.1 核心技术先进程度和自主可控情况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产品/服务核心技术来源：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自主研发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联合研发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成果转化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引进国外设备、技术生产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其他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产品/服务核心技术水平处于：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BodyText"/>
              <w:ind w:hanging="13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国际先进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国内一流 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省内前列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ind w:hanging="13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0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firstLine="420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firstLine="420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3.2.2 获得科技奖励、荣誉及项目情况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（1）产品类：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国家级奖项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项，奖项名称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，颁发部门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省部级奖项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项，奖项名称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，颁发部门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。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国家级项目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项，项目名称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，批准部门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省部级项目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项，项目名称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，批准部门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。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（2）服务类：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  <w:t xml:space="preserve">在服务理念、服务模式方面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的创新</w:t>
            </w:r>
            <w:r>
              <w:rPr>
                <w:sz w:val="20"/>
                <w:szCs w:val="20"/>
                <w:kern w:val="0"/>
                <w:rFonts w:ascii="宋体" w:hAnsi="宋体"/>
              </w:rPr>
              <w:t xml:space="preserve">，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或</w:t>
            </w:r>
            <w:r>
              <w:rPr>
                <w:sz w:val="20"/>
                <w:szCs w:val="20"/>
                <w:kern w:val="0"/>
                <w:rFonts w:ascii="宋体" w:hAnsi="宋体"/>
              </w:rPr>
              <w:t xml:space="preserve">通过移动互联、云计算、云平台、电子商务、创意营销、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智能化、</w:t>
            </w:r>
            <w:r>
              <w:rPr>
                <w:sz w:val="20"/>
                <w:szCs w:val="20"/>
                <w:kern w:val="0"/>
                <w:rFonts w:ascii="宋体" w:hAnsi="宋体"/>
              </w:rPr>
              <w:t xml:space="preserve">产业链-供应链-价值链协同发展等开展服务或管理模式创新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情况：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   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                     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。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hint="eastAsia"/>
              </w:rPr>
            </w:pPr>
            <w:r>
              <w:rPr>
                <w:sz w:val="20"/>
                <w:szCs w:val="20"/>
                <w:kern w:val="0"/>
                <w:rFonts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87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firstLine="420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firstLine="420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3.2.3 知识产权保护情况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i w:val="1"/>
                <w:sz w:val="20"/>
                <w:szCs w:val="20"/>
                <w:kern w:val="0"/>
                <w:iCs/>
                <w:rFonts w:ascii="宋体" w:hAnsi="宋体" w:hint="eastAsia"/>
              </w:rPr>
            </w:pPr>
            <w:r>
              <w:rPr>
                <w:i w:val="1"/>
                <w:sz w:val="20"/>
                <w:szCs w:val="20"/>
                <w:kern w:val="0"/>
                <w:iCs/>
                <w:rFonts w:ascii="宋体" w:hAnsi="宋体" w:hint="eastAsia"/>
              </w:rPr>
              <w:t xml:space="preserve">（与申报产品、服务相关的发明专利）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国外授权发明专利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项，专利号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，专利名称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    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国内授权发明专利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项，专利号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，专利名称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    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。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80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firstLine="420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ind w:firstLine="420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3.2.4 标准制修订或参与标准化活动情况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（</w:t>
            </w:r>
            <w:r>
              <w:rPr>
                <w:i w:val="1"/>
                <w:sz w:val="20"/>
                <w:szCs w:val="20"/>
                <w:kern w:val="0"/>
                <w:iCs/>
                <w:rFonts w:ascii="宋体" w:hAnsi="宋体" w:hint="eastAsia"/>
              </w:rPr>
              <w:t xml:space="preserve">以经营主体名义主导或参与制修订与申报产品、服务相关标准、承担标准化技术委员会或分技术委员会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）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国际标准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项，标准号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，标准名称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国家标准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项，标准号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，标准名称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行业标准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项，标准号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，标准名称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地方标准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项，标准号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，标准名称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团体标准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项，标准号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，标准名称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企业标准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项，标准号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，标准名称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；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承担标准化技术委员会（或分技术委员会）秘书处级别：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国际级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国家级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省级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标准化技术委员会（或分技术委员会）名称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   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。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91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restart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4 管理科学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restart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4.1管理体系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4.1.1 管理体系认证情况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BodyText"/>
              <w:rPr>
                <w:i w:val="1"/>
                <w:sz w:val="20"/>
                <w:szCs w:val="20"/>
                <w:kern w:val="0"/>
                <w:iCs/>
                <w:rFonts w:ascii="宋体" w:hAnsi="宋体" w:eastAsia="宋体" w:hint="eastAsia"/>
              </w:rPr>
            </w:pPr>
            <w:r>
              <w:rPr>
                <w:i w:val="1"/>
                <w:sz w:val="20"/>
                <w:szCs w:val="20"/>
                <w:kern w:val="0"/>
                <w:iCs/>
                <w:rFonts w:ascii="宋体" w:hAnsi="宋体" w:eastAsia="宋体" w:hint="eastAsia"/>
              </w:rPr>
              <w:t xml:space="preserve">（在质量、环境、能源、职业健康安全等方面获管理体系认证，要求提供认证证书。）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认证数量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项，证书编号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，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证书名称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hint="eastAsia"/>
              </w:rPr>
              <w:t xml:space="preserve">           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。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7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4.1.2 导入</w:t>
            </w:r>
            <w:r>
              <w:rPr>
                <w:sz w:val="20"/>
                <w:szCs w:val="20"/>
                <w:kern w:val="0"/>
                <w:rFonts w:ascii="宋体" w:hAnsi="宋体"/>
              </w:rPr>
              <w:t xml:space="preserve">先进质量管理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模式情况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是否导入先进质量管理模式？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是，模式名称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</w:t>
            </w:r>
            <w:r>
              <w:rPr>
                <w:u w:val="single"/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                     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；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否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hint="eastAsia"/>
              </w:rPr>
              <w:t xml:space="preserve"> 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8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4.1.3 供应链管控情况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是否建立实施产品质量追溯体系？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是，产品质量追溯体系名称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，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否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是否建立实施供应链溯源体系？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是，供应链溯源体系名称</w:t>
            </w:r>
            <w:r>
              <w:rPr>
                <w:u w:val="single"/>
                <w:sz w:val="20"/>
                <w:szCs w:val="20"/>
                <w:kern w:val="0"/>
                <w:rFonts w:ascii="宋体" w:hAnsi="宋体" w:eastAsia="宋体" w:hint="eastAsia"/>
              </w:rPr>
              <w:t xml:space="preserve">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，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否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。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4.2售后管理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4.2.1 售后服务情况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是否收集并及时处理顾客意见？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否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hint="eastAsia"/>
              </w:rPr>
              <w:t xml:space="preserve"> 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7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restart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5 社会责任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5.1绿色环保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5.1.1 生态环保情况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是否注重保护生态，节约资源，推动实现碳达峰碳中和？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  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否</w:t>
            </w:r>
            <w:r>
              <w:rPr>
                <w:color w:val="333333"/>
                <w:sz w:val="20"/>
                <w:szCs w:val="20"/>
                <w:kern w:val="0"/>
                <w:shd w:val="clear" w:color="auto" w:fill="FFFFFF"/>
                <w:rFonts w:ascii="宋体" w:hAnsi="宋体" w:eastAsia="宋体" w:hint="eastAsia"/>
              </w:rPr>
              <w:t xml:space="preserve"> 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03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5.2诚信经营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5.2.1 诚信自律情况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i w:val="1"/>
                <w:sz w:val="20"/>
                <w:szCs w:val="20"/>
                <w:kern w:val="0"/>
                <w:iCs/>
                <w:rFonts w:ascii="宋体" w:hAnsi="宋体" w:hint="eastAsia"/>
              </w:rPr>
            </w:pPr>
            <w:r>
              <w:rPr>
                <w:i w:val="1"/>
                <w:sz w:val="20"/>
                <w:szCs w:val="20"/>
                <w:kern w:val="0"/>
                <w:iCs/>
                <w:rFonts w:ascii="宋体" w:hAnsi="宋体" w:hint="eastAsia"/>
              </w:rPr>
              <w:t xml:space="preserve">（要求提供信用中国（湖北）网站http://credit.hubei.gov.cn提供的《法人和非法人组织公共信用信息报告》）</w:t>
            </w:r>
            <w:r>
              <w:rPr>
                <w:i w:val="1"/>
                <w:sz w:val="20"/>
                <w:szCs w:val="20"/>
                <w:kern w:val="0"/>
                <w:iCs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是否被列入严重失信主体名单？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                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否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是否被列入经营异常名单？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  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否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94" w:hRule="atLeast"/>
        </w:trPr>
        <w:tc>
          <w:tcPr>
            <w:tcW w:w="450" w:type="dxa"/>
            <w:vMerge w:val="continue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ind w:firstLine="480"/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楷体_GBK" w:hAnsi="方正楷体_GBK" w:eastAsia="方正楷体_GBK"/>
              </w:rPr>
            </w:r>
          </w:p>
        </w:tc>
        <w:tc>
          <w:tcPr>
            <w:tcW w:w="294" w:type="dxa"/>
            <w:vMerge w:val="continue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372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5.3公共责任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69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5.3.1带动行业发展情况</w:t>
            </w:r>
            <w:r>
              <w:rPr>
                <w:strike/>
                <w:color w:val="ff0000"/>
                <w:sz w:val="20"/>
                <w:szCs w:val="20"/>
                <w:kern w:val="0"/>
                <w:rFonts w:ascii="宋体" w:hAnsi="宋体"/>
              </w:rPr>
            </w:r>
          </w:p>
        </w:tc>
        <w:tc>
          <w:tcPr>
            <w:tcW w:w="2173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是否产品、服务填补国内或省内行业空白？</w:t>
            </w: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BodyText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是  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sym w:char="F0A3" w:font="Wingdings 2"/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否 </w:t>
            </w:r>
            <w:r>
              <w:rPr>
                <w:u w:val="single"/>
                <w:strike/>
                <w:color w:val="ff0000"/>
                <w:sz w:val="20"/>
                <w:kern w:val="0"/>
                <w:rFonts w:ascii="宋体" w:hAnsi="宋体"/>
              </w:rPr>
            </w:r>
          </w:p>
        </w:tc>
        <w:tc>
          <w:tcPr>
            <w:tcW w:w="1015" w:type="dxa"/>
            <w:vAlign w:val="center"/>
            <w:textDirection w:val="lrTb"/>
          </w:tcPr>
          <w:p>
            <w:pPr>
              <w:pStyle w:val="Normal"/>
              <w:spacing w:line="0" w:lineRule="atLeast"/>
              <w:rPr>
                <w:sz w:val="20"/>
                <w:szCs w:val="20"/>
                <w:kern w:val="0"/>
              </w:rPr>
            </w:pPr>
            <w:r>
              <w:rPr>
                <w:sz w:val="20"/>
                <w:szCs w:val="20"/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95" w:hRule="atLeast"/>
        </w:trPr>
        <w:tc>
          <w:tcPr>
            <w:tcW w:w="450" w:type="dxa"/>
            <w:vAlign w:val="center"/>
            <w:textDirection w:val="lrTb"/>
          </w:tcPr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市州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市场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监管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部门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  <w:t xml:space="preserve">推荐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意见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autoSpaceDE w:val="0"/>
              <w:autoSpaceDN w:val="0"/>
              <w:jc w:val="center"/>
              <w:spacing w:line="0" w:lineRule="atLeast"/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</w:pP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 w:hint="eastAsia"/>
              </w:rPr>
              <w:t xml:space="preserve">（公章）</w:t>
            </w:r>
            <w:r>
              <w:rPr>
                <w:u w:val="single"/>
                <w:sz w:val="24"/>
                <w:szCs w:val="20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8119" w:type="dxa"/>
            <w:gridSpan w:val="5"/>
            <w:vAlign w:val="top"/>
            <w:textDirection w:val="lrTb"/>
          </w:tcPr>
          <w:p>
            <w:pPr>
              <w:pStyle w:val="Normal"/>
              <w:autoSpaceDE w:val="0"/>
              <w:autoSpaceDN w:val="0"/>
              <w:spacing w:line="360" w:lineRule="auto"/>
              <w:ind w:firstLine="400" w:firstLineChars="200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</w:r>
          </w:p>
          <w:p>
            <w:pPr>
              <w:pStyle w:val="Normal"/>
              <w:autoSpaceDE w:val="0"/>
              <w:autoSpaceDN w:val="0"/>
              <w:spacing w:line="360" w:lineRule="auto"/>
              <w:ind w:firstLine="400" w:firstLineChars="200"/>
              <w:rPr>
                <w:sz w:val="20"/>
                <w:szCs w:val="20"/>
                <w:kern w:val="0"/>
                <w:rFonts w:ascii="宋体" w:hAnsi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hint="eastAsia"/>
              </w:rPr>
              <w:t xml:space="preserve">经审核，申报主体填报的基本情况及有关品牌引领、品质卓越、自主创新、管理科学、社会责任等方面的信息属实，同意推荐申报“湖北精品”培育入库。</w:t>
            </w: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Normal"/>
              <w:autoSpaceDE w:val="0"/>
              <w:autoSpaceDN w:val="0"/>
              <w:spacing w:line="0" w:lineRule="atLeast"/>
              <w:ind w:firstLine="420"/>
              <w:rPr>
                <w:sz w:val="20"/>
                <w:szCs w:val="20"/>
                <w:kern w:val="0"/>
                <w:rFonts w:ascii="宋体" w:hAnsi="宋体"/>
              </w:rPr>
            </w:pPr>
            <w:r>
              <w:rPr>
                <w:sz w:val="20"/>
                <w:szCs w:val="20"/>
                <w:kern w:val="0"/>
                <w:rFonts w:ascii="宋体" w:hAnsi="宋体"/>
              </w:rPr>
            </w:r>
          </w:p>
          <w:p>
            <w:pPr>
              <w:pStyle w:val="BodyText"/>
              <w:ind w:firstLine="420"/>
              <w:rPr>
                <w:sz w:val="20"/>
                <w:szCs w:val="20"/>
                <w:kern w:val="0"/>
                <w:rFonts w:ascii="宋体" w:hAnsi="宋体" w:eastAsia="宋体"/>
              </w:rPr>
            </w:pP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jc w:val="start"/>
              <w:ind w:firstLine="420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 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  <w:t xml:space="preserve">                                          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（盖章）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</w:r>
          </w:p>
          <w:p>
            <w:pPr>
              <w:pStyle w:val="BodyText"/>
              <w:jc w:val="center"/>
              <w:ind w:firstLine="420"/>
              <w:rPr>
                <w:sz w:val="20"/>
                <w:szCs w:val="20"/>
                <w:kern w:val="0"/>
                <w:rFonts w:ascii="宋体" w:hAnsi="宋体" w:eastAsia="宋体" w:hint="eastAsia"/>
              </w:rPr>
            </w:pP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 </w:t>
            </w:r>
            <w:r>
              <w:rPr>
                <w:sz w:val="20"/>
                <w:szCs w:val="20"/>
                <w:kern w:val="0"/>
                <w:rFonts w:ascii="宋体" w:hAnsi="宋体" w:eastAsia="宋体"/>
              </w:rPr>
              <w:t xml:space="preserve">                                                  </w:t>
            </w:r>
            <w:r>
              <w:rPr>
                <w:sz w:val="20"/>
                <w:szCs w:val="20"/>
                <w:kern w:val="0"/>
                <w:rFonts w:ascii="宋体" w:hAnsi="宋体" w:eastAsia="宋体" w:hint="eastAsia"/>
              </w:rPr>
              <w:t xml:space="preserve">年   月   日</w:t>
            </w:r>
            <w:r>
              <w:rPr>
                <w:sz w:val="21"/>
                <w:kern w:val="0"/>
                <w:rFonts w:eastAsia="宋体"/>
              </w:rPr>
            </w:r>
          </w:p>
        </w:tc>
      </w:tr>
    </w:tbl>
    <w:p>
      <w:pPr>
        <w:pStyle w:val="Normal"/>
        <w:snapToGrid w:val="0"/>
        <w:jc w:val="center"/>
        <w:tabs>
          <w:tab w:val="left" w:pos="5274"/>
        </w:tabs>
        <w:spacing w:line="579" w:lineRule="exact"/>
        <w:rPr>
          <w:sz w:val="24"/>
          <w:szCs w:val="20"/>
          <w:rFonts w:ascii="仿宋_GB2312" w:hAnsi="仿宋_GB2312" w:eastAsia="仿宋_GB2312"/>
        </w:rPr>
      </w:pPr>
      <w:r>
        <w:rPr>
          <w:sz w:val="24"/>
          <w:szCs w:val="20"/>
          <w:rFonts w:ascii="仿宋_GB2312" w:hAnsi="仿宋_GB2312" w:eastAsia="仿宋_GB2312"/>
        </w:rPr>
      </w:r>
    </w:p>
    <w:p>
      <w:pPr>
        <w:pStyle w:val="Normal"/>
        <w:snapToGrid w:val="0"/>
        <w:jc w:val="center"/>
        <w:tabs>
          <w:tab w:val="left" w:pos="5274"/>
        </w:tabs>
        <w:spacing w:line="579" w:lineRule="exact"/>
        <w:rPr>
          <w:sz w:val="24"/>
          <w:szCs w:val="20"/>
          <w:rFonts w:ascii="仿宋_GB2312" w:hAnsi="仿宋_GB2312" w:eastAsia="仿宋_GB2312"/>
        </w:rPr>
      </w:pPr>
      <w:r>
        <w:br w:type="page"/>
        <w:rPr>
          <w:sz w:val="24"/>
          <w:szCs w:val="20"/>
          <w:rFonts w:ascii="仿宋_GB2312" w:hAnsi="仿宋_GB2312" w:eastAsia="仿宋_GB2312"/>
        </w:rPr>
      </w:r>
      <w:r>
        <w:rPr>
          <w:sz w:val="44"/>
          <w:szCs w:val="21"/>
          <w:bCs/>
          <w:rFonts w:ascii="方正小标宋_GBK" w:hAnsi="方正小标宋简体" w:eastAsia="方正小标宋_GBK" w:hint="eastAsia"/>
        </w:rPr>
        <w:t xml:space="preserve">附录：证明性材料</w:t>
      </w:r>
      <w:r>
        <w:rPr>
          <w:sz w:val="44"/>
          <w:szCs w:val="21"/>
          <w:bCs/>
          <w:rFonts w:ascii="方正小标宋_GBK" w:hAnsi="方正小标宋简体" w:eastAsia="方正小标宋_GBK"/>
        </w:rPr>
      </w:r>
    </w:p>
    <w:p>
      <w:pPr>
        <w:pStyle w:val="Normal"/>
        <w:jc w:val="center"/>
        <w:spacing w:line="579" w:lineRule="exact"/>
        <w:rPr>
          <w:lang w:bidi="ar"/>
          <w:szCs w:val="21"/>
          <w:kern w:val="0"/>
          <w:rFonts w:ascii="方正仿宋_GBK" w:hAnsi="方正仿宋_GBK" w:eastAsia="方正仿宋_GBK" w:hint="eastAsia"/>
        </w:rPr>
      </w:pPr>
      <w:r>
        <w:rPr>
          <w:lang w:bidi="ar"/>
          <w:szCs w:val="21"/>
          <w:kern w:val="0"/>
          <w:rFonts w:ascii="方正仿宋_GBK" w:hAnsi="方正仿宋_GBK" w:eastAsia="方正仿宋_GBK" w:hint="eastAsia"/>
        </w:rPr>
        <w:t xml:space="preserve">（对照《“湖北精品”培育申报表》的证明性材料清单提供证明性材料，</w:t>
      </w:r>
      <w:r>
        <w:rPr>
          <w:szCs w:val="32"/>
          <w:rFonts w:ascii="方正仿宋_GBK" w:hAnsi="方正仿宋_GBK" w:eastAsia="方正仿宋_GBK" w:hint="eastAsia"/>
        </w:rPr>
        <w:t xml:space="preserve">可附页</w:t>
      </w:r>
      <w:r>
        <w:rPr>
          <w:lang w:bidi="ar"/>
          <w:szCs w:val="21"/>
          <w:kern w:val="0"/>
          <w:rFonts w:ascii="方正仿宋_GBK" w:hAnsi="方正仿宋_GBK" w:eastAsia="方正仿宋_GBK" w:hint="eastAsia"/>
        </w:rPr>
        <w:t xml:space="preserve">）</w:t>
      </w:r>
      <w:r>
        <w:rPr>
          <w:lang w:bidi="ar"/>
          <w:szCs w:val="21"/>
          <w:kern w:val="0"/>
          <w:rFonts w:ascii="方正仿宋_GBK" w:hAnsi="方正仿宋_GBK" w:eastAsia="方正仿宋_GBK" w:hint="eastAsia"/>
        </w:rPr>
      </w:r>
    </w:p>
    <w:p>
      <w:pPr>
        <w:pStyle w:val="BodyText"/>
      </w:pPr>
      <w:r/>
    </w:p>
    <w:p>
      <w:pPr>
        <w:pStyle w:val="Normal"/>
        <w:rPr>
          <w:szCs w:val="32"/>
          <w:rFonts w:ascii="黑体" w:hAnsi="黑体" w:eastAsia="黑体"/>
        </w:rPr>
      </w:pPr>
      <w:r>
        <w:rPr>
          <w:szCs w:val="32"/>
          <w:rFonts w:ascii="黑体" w:hAnsi="黑体" w:eastAsia="黑体"/>
        </w:rPr>
      </w:r>
    </w:p>
    <w:p>
      <w:pPr>
        <w:pStyle w:val="Normal"/>
        <w:tabs>
          <w:tab w:val="left" w:pos="6397"/>
        </w:tabs>
        <w:rPr>
          <w:szCs w:val="32"/>
          <w:kern w:val="0"/>
          <w:shd w:val="clear" w:color="auto" w:fill="FFFFFF"/>
          <w:rFonts w:ascii="黑体" w:hAnsi="宋体" w:eastAsia="黑体"/>
        </w:rPr>
      </w:pPr>
      <w:r>
        <w:rPr>
          <w:szCs w:val="32"/>
          <w:kern w:val="0"/>
          <w:shd w:val="clear" w:color="auto" w:fill="FFFFFF"/>
          <w:rFonts w:ascii="黑体" w:hAnsi="宋体" w:eastAsia="黑体"/>
        </w:rPr>
      </w:r>
    </w:p>
    <w:p>
      <w:pPr>
        <w:pStyle w:val="Normal"/>
        <w:jc w:val="start"/>
        <w:spacing w:line="579" w:lineRule="exact"/>
        <w:rPr>
          <w:szCs w:val="20"/>
          <w:kern w:val="0"/>
          <w:rFonts w:ascii="宋体"/>
        </w:rPr>
      </w:pPr>
      <w:r>
        <w:br w:type="page"/>
        <w:rPr>
          <w:szCs w:val="20"/>
          <w:kern w:val="0"/>
          <w:rFonts w:ascii="宋体"/>
        </w:rPr>
      </w:r>
      <w:r>
        <w:rPr>
          <w:szCs w:val="32"/>
          <w:rFonts w:ascii="方正黑体_GBK" w:hAnsi="方正黑体_GBK" w:eastAsia="方正黑体_GBK" w:hint="eastAsia"/>
        </w:rPr>
        <w:t xml:space="preserve">附</w:t>
      </w:r>
      <w:r>
        <w:rPr>
          <w:szCs w:val="32"/>
          <w:rFonts w:ascii="方正黑体_GBK" w:hAnsi="方正黑体_GBK" w:eastAsia="方正黑体_GBK"/>
        </w:rPr>
        <w:t xml:space="preserve">件</w:t>
      </w:r>
      <w:r>
        <w:rPr>
          <w:szCs w:val="32"/>
          <w:rFonts w:ascii="方正黑体_GBK" w:hAnsi="方正黑体_GBK" w:eastAsia="方正黑体_GBK" w:hint="eastAsia"/>
        </w:rPr>
        <w:t xml:space="preserve">2</w:t>
      </w:r>
      <w:r>
        <w:rPr>
          <w:szCs w:val="32"/>
          <w:rFonts w:ascii="方正黑体_GBK" w:hAnsi="方正黑体_GBK" w:eastAsia="方正黑体_GBK"/>
        </w:rPr>
      </w:r>
    </w:p>
    <w:p>
      <w:pPr>
        <w:pStyle w:val="Normal"/>
        <w:jc w:val="start"/>
        <w:spacing w:line="579" w:lineRule="exact"/>
        <w:rPr>
          <w:szCs w:val="32"/>
          <w:rFonts w:ascii="黑体" w:hAnsi="黑体" w:eastAsia="黑体"/>
        </w:rPr>
      </w:pPr>
      <w:r>
        <w:rPr>
          <w:szCs w:val="32"/>
          <w:rFonts w:ascii="黑体" w:hAnsi="黑体" w:eastAsia="黑体"/>
        </w:rPr>
      </w:r>
    </w:p>
    <w:p>
      <w:pPr>
        <w:pStyle w:val="Normal"/>
        <w:jc w:val="center"/>
        <w:outlineLvl w:val="0"/>
        <w:spacing w:line="579" w:lineRule="exact"/>
        <w:rPr>
          <w:sz w:val="44"/>
          <w:lang w:bidi="ar"/>
          <w:szCs w:val="44"/>
          <w:kern w:val="0"/>
          <w:shd w:val="clear" w:color="auto" w:fill="FFFFFF"/>
          <w:rFonts w:ascii="方正小标宋_GBK" w:hAnsi="方正小标宋_GBK" w:eastAsia="方正小标宋_GBK" w:hint="eastAsia"/>
        </w:rPr>
      </w:pPr>
      <w:r>
        <w:rPr>
          <w:sz w:val="44"/>
          <w:lang w:bidi="ar"/>
          <w:szCs w:val="44"/>
          <w:kern w:val="0"/>
          <w:shd w:val="clear" w:color="auto" w:fill="FFFFFF"/>
          <w:rFonts w:ascii="方正小标宋_GBK" w:hAnsi="方正小标宋_GBK" w:eastAsia="方正小标宋_GBK" w:hint="eastAsia"/>
        </w:rPr>
        <w:t xml:space="preserve">“湖北精品”标识使用授权申请自我声明</w:t>
      </w:r>
      <w:r>
        <w:rPr>
          <w:sz w:val="44"/>
          <w:lang w:bidi="ar"/>
          <w:szCs w:val="44"/>
          <w:kern w:val="0"/>
          <w:shd w:val="clear" w:color="auto" w:fill="FFFFFF"/>
          <w:rFonts w:ascii="方正小标宋_GBK" w:hAnsi="方正小标宋_GBK" w:eastAsia="方正小标宋_GBK"/>
        </w:rPr>
      </w:r>
    </w:p>
    <w:p>
      <w:pPr>
        <w:pStyle w:val="Normal"/>
        <w:jc w:val="start"/>
        <w:outlineLvl w:val="0"/>
        <w:spacing w:line="579" w:lineRule="exact"/>
        <w:rPr>
          <w:sz w:val="44"/>
          <w:lang w:bidi="ar"/>
          <w:szCs w:val="44"/>
          <w:kern w:val="0"/>
          <w:shd w:val="clear" w:color="auto" w:fill="FFFFFF"/>
          <w:rFonts w:ascii="方正小标宋_GBK" w:hAnsi="方正小标宋_GBK" w:eastAsia="方正小标宋_GBK"/>
        </w:rPr>
      </w:pPr>
      <w:r>
        <w:rPr>
          <w:sz w:val="44"/>
          <w:lang w:bidi="ar"/>
          <w:szCs w:val="44"/>
          <w:kern w:val="0"/>
          <w:shd w:val="clear" w:color="auto" w:fill="FFFFFF"/>
          <w:rFonts w:ascii="方正小标宋_GBK" w:hAnsi="方正小标宋_GBK" w:eastAsia="方正小标宋_GBK"/>
        </w:rPr>
      </w:r>
    </w:p>
    <w:tbl>
      <w:tblPr>
        <w:tblW w:w="0" w:type="auto"/>
        <w:jc w:val="center"/>
        <w:tblInd w:type="dxa" w:w="-108.000000"/>
        <w:tblLayout w:type="autofi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2832.000000"/>
        <w:gridCol w:w="2625.000000"/>
        <w:gridCol w:w="1560.000000"/>
        <w:gridCol w:w="2044.000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</w:trPr>
        <w:tc>
          <w:tcPr>
            <w:tcW w:w="9061" w:type="dxa"/>
            <w:gridSpan w:val="4"/>
            <w:vAlign w:val="center"/>
            <w:textDirection w:val="lrTb"/>
          </w:tcPr>
          <w:p>
            <w:pPr>
              <w:pStyle w:val="BodyText"/>
              <w:spacing w:after="60" w:before="60"/>
              <w:rPr>
                <w:sz w:val="28"/>
                <w:szCs w:val="28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 w:hint="eastAsia"/>
              </w:rPr>
              <w:t xml:space="preserve">一、组织基本信息</w:t>
            </w:r>
            <w:r>
              <w:rPr>
                <w:kern w:val="0"/>
                <w:rFonts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680" w:hRule="atLeast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经营主体名称</w:t>
            </w:r>
            <w:r>
              <w:rPr>
                <w:sz w:val="28"/>
                <w:szCs w:val="28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229" w:type="dxa"/>
            <w:gridSpan w:val="3"/>
            <w:vAlign w:val="center"/>
            <w:textDirection w:val="lrTb"/>
          </w:tcPr>
          <w:p>
            <w:pPr>
              <w:pStyle w:val="Normal"/>
              <w:snapToGrid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680" w:hRule="atLeast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经营主体地址</w:t>
            </w:r>
            <w:r>
              <w:rPr>
                <w:sz w:val="28"/>
                <w:szCs w:val="28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229" w:type="dxa"/>
            <w:gridSpan w:val="3"/>
            <w:vAlign w:val="center"/>
            <w:textDirection w:val="lrTb"/>
          </w:tcPr>
          <w:p>
            <w:pPr>
              <w:pStyle w:val="Normal"/>
              <w:snapToGrid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680" w:hRule="atLeast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联系人及职务</w:t>
            </w:r>
            <w:r>
              <w:rPr>
                <w:sz w:val="28"/>
                <w:szCs w:val="28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2625" w:type="dxa"/>
            <w:vAlign w:val="center"/>
            <w:textDirection w:val="lrTb"/>
          </w:tcPr>
          <w:p>
            <w:pPr>
              <w:pStyle w:val="Normal"/>
              <w:snapToGrid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1560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联系电话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2044" w:type="dxa"/>
            <w:vAlign w:val="center"/>
            <w:textDirection w:val="lrTb"/>
          </w:tcPr>
          <w:p>
            <w:pPr>
              <w:pStyle w:val="Normal"/>
              <w:snapToGrid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1984" w:hRule="atLeast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所获奖项名称</w:t>
            </w:r>
            <w:r>
              <w:rPr>
                <w:sz w:val="28"/>
                <w:szCs w:val="28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229" w:type="dxa"/>
            <w:gridSpan w:val="3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i w:val="1"/>
                <w:sz w:val="24"/>
                <w:szCs w:val="20"/>
                <w:kern w:val="0"/>
                <w:iCs/>
                <w:rFonts w:ascii="方正仿宋_GBK" w:hAnsi="方正仿宋_GBK" w:eastAsia="方正仿宋_GBK" w:hint="eastAsia"/>
              </w:rPr>
            </w:pPr>
            <w:r>
              <w:rPr>
                <w:i w:val="1"/>
                <w:sz w:val="24"/>
                <w:szCs w:val="20"/>
                <w:kern w:val="0"/>
                <w:iCs/>
                <w:rFonts w:ascii="方正仿宋_GBK" w:hAnsi="方正仿宋_GBK" w:eastAsia="方正仿宋_GBK" w:hint="eastAsia"/>
              </w:rPr>
              <w:t xml:space="preserve">（此处填写经营主体所获奖项名称，如XX年度长江质量奖、XX年度长江质量奖提名奖等）</w:t>
            </w:r>
            <w:r>
              <w:rPr>
                <w:i w:val="1"/>
                <w:sz w:val="24"/>
                <w:szCs w:val="20"/>
                <w:kern w:val="0"/>
                <w:iCs/>
                <w:rFonts w:ascii="方正仿宋_GBK" w:hAnsi="方正仿宋_GBK" w:eastAsia="方正仿宋_GBK"/>
              </w:rPr>
            </w:r>
          </w:p>
          <w:p>
            <w:pPr>
              <w:pStyle w:val="BodyText"/>
              <w:ind w:firstLine="22"/>
              <w:rPr>
                <w:kern w:val="0"/>
              </w:rPr>
            </w:pPr>
            <w:r>
              <w:rPr>
                <w:kern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2041" w:hRule="atLeast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近三年有无监督抽查不合格记录或出口检验不合格记录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6229" w:type="dxa"/>
            <w:gridSpan w:val="3"/>
            <w:vAlign w:val="center"/>
            <w:textDirection w:val="lrTb"/>
          </w:tcPr>
          <w:p>
            <w:pPr>
              <w:pStyle w:val="Normal"/>
              <w:snapToGrid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□有   □无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1474" w:hRule="atLeast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近三年有无因质量问题受到行政处罚</w:t>
            </w:r>
            <w:r>
              <w:rPr>
                <w:sz w:val="20"/>
                <w:szCs w:val="20"/>
                <w:kern w:val="0"/>
                <w:rFonts w:ascii="Times New Roman" w:hAnsi="Times New Roman"/>
              </w:rPr>
            </w:r>
          </w:p>
        </w:tc>
        <w:tc>
          <w:tcPr>
            <w:tcW w:w="6229" w:type="dxa"/>
            <w:gridSpan w:val="3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□有   □无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2721" w:hRule="atLeast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近三年有无发生重大质量、安全、环保问题、知识产权侵权行为、重大质量投诉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6229" w:type="dxa"/>
            <w:gridSpan w:val="3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□有   □无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1814" w:hRule="atLeast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有无被列入严重违法失信企业名单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6229" w:type="dxa"/>
            <w:gridSpan w:val="3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□有   □无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737" w:hRule="atLeast"/>
        </w:trPr>
        <w:tc>
          <w:tcPr>
            <w:tcW w:w="9061" w:type="dxa"/>
            <w:gridSpan w:val="4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after="60" w:before="60"/>
              <w:ind w:firstLine="22"/>
              <w:rPr>
                <w:sz w:val="28"/>
                <w:szCs w:val="28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 w:hint="eastAsia"/>
              </w:rPr>
              <w:t xml:space="preserve">二、申请产品（服务）信息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申请产品（服务）名称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6229" w:type="dxa"/>
            <w:gridSpan w:val="3"/>
            <w:vAlign w:val="center"/>
            <w:textDirection w:val="lrTb"/>
          </w:tcPr>
          <w:p>
            <w:pPr>
              <w:pStyle w:val="Normal"/>
              <w:snapToGrid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申请产品（服务）商标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6229" w:type="dxa"/>
            <w:gridSpan w:val="3"/>
            <w:vAlign w:val="center"/>
            <w:textDirection w:val="lrTb"/>
          </w:tcPr>
          <w:p>
            <w:pPr>
              <w:pStyle w:val="Normal"/>
              <w:snapToGrid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737" w:hRule="atLeast"/>
        </w:trPr>
        <w:tc>
          <w:tcPr>
            <w:tcW w:w="2832" w:type="dxa"/>
            <w:vAlign w:val="center"/>
            <w:textDirection w:val="lrTb"/>
          </w:tcPr>
          <w:p>
            <w:pPr>
              <w:pStyle w:val="Normal"/>
              <w:snapToGrid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申请产品（服务）所获荣誉</w:t>
            </w:r>
            <w:r>
              <w:rPr>
                <w:sz w:val="28"/>
                <w:szCs w:val="28"/>
                <w:kern w:val="0"/>
                <w:rFonts w:ascii="方正黑体_GBK" w:hAnsi="方正黑体_GBK" w:eastAsia="方正仿宋_GBK"/>
              </w:rPr>
            </w:r>
          </w:p>
        </w:tc>
        <w:tc>
          <w:tcPr>
            <w:tcW w:w="6229" w:type="dxa"/>
            <w:gridSpan w:val="3"/>
            <w:vAlign w:val="center"/>
            <w:textDirection w:val="lrTb"/>
          </w:tcPr>
          <w:p>
            <w:pPr>
              <w:pStyle w:val="Normal"/>
              <w:snapToGrid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750" w:hRule="atLeast"/>
        </w:trPr>
        <w:tc>
          <w:tcPr>
            <w:tcW w:w="9061" w:type="dxa"/>
            <w:gridSpan w:val="4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line="288" w:lineRule="auto"/>
              <w:ind w:firstLine="22"/>
              <w:rPr>
                <w:sz w:val="28"/>
                <w:szCs w:val="28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 w:hint="eastAsia"/>
              </w:rPr>
              <w:t xml:space="preserve">三、标准先进性评价情况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1974" w:hRule="atLeast"/>
        </w:trPr>
        <w:tc>
          <w:tcPr>
            <w:tcW w:w="9061" w:type="dxa"/>
            <w:gridSpan w:val="4"/>
            <w:vAlign w:val="top"/>
            <w:textDirection w:val="lrTb"/>
          </w:tcPr>
          <w:p>
            <w:pPr>
              <w:pStyle w:val="Normal"/>
              <w:snapToGrid w:val="0"/>
              <w:spacing w:line="288" w:lineRule="auto"/>
              <w:rPr>
                <w:i w:val="1"/>
                <w:sz w:val="24"/>
                <w:szCs w:val="20"/>
                <w:kern w:val="0"/>
                <w:iCs/>
                <w:rFonts w:ascii="方正仿宋_GBK" w:hAnsi="方正仿宋_GBK" w:eastAsia="方正仿宋_GBK" w:hint="eastAsia"/>
              </w:rPr>
            </w:pPr>
            <w:r>
              <w:rPr>
                <w:i w:val="1"/>
                <w:sz w:val="24"/>
                <w:szCs w:val="20"/>
                <w:kern w:val="0"/>
                <w:iCs/>
                <w:rFonts w:ascii="方正仿宋_GBK" w:hAnsi="方正仿宋_GBK" w:eastAsia="方正仿宋_GBK" w:hint="eastAsia"/>
              </w:rPr>
              <w:t xml:space="preserve">（简要说明申请产品、服务执行标准、对标先进标准、关键性指标及指标值等内容，标准先进性评价报告应作为证明材料随本表一并提交）</w:t>
            </w:r>
            <w:r>
              <w:rPr>
                <w:i w:val="1"/>
                <w:sz w:val="24"/>
                <w:szCs w:val="20"/>
                <w:kern w:val="0"/>
                <w:iCs/>
                <w:rFonts w:ascii="方正仿宋_GBK" w:hAnsi="方正仿宋_GBK" w:eastAsia="方正仿宋_GBK"/>
              </w:rPr>
            </w:r>
          </w:p>
          <w:p>
            <w:pPr>
              <w:pStyle w:val="Normal"/>
              <w:ind w:firstLine="420"/>
              <w:rPr>
                <w:sz w:val="20"/>
                <w:szCs w:val="20"/>
                <w:kern w:val="0"/>
                <w:rFonts w:ascii="Times New Roman" w:hAnsi="Times New Roman"/>
              </w:rPr>
            </w:pPr>
            <w:r>
              <w:rPr>
                <w:sz w:val="20"/>
                <w:szCs w:val="20"/>
                <w:kern w:val="0"/>
                <w:rFonts w:ascii="Times New Roman" w:hAnsi="Times New Roman"/>
              </w:rPr>
            </w:r>
          </w:p>
          <w:p>
            <w:pPr>
              <w:pStyle w:val="Normal"/>
              <w:ind w:firstLine="420"/>
              <w:rPr>
                <w:sz w:val="20"/>
                <w:szCs w:val="20"/>
                <w:kern w:val="0"/>
                <w:rFonts w:ascii="Times New Roman" w:hAnsi="Times New Roman"/>
              </w:rPr>
            </w:pPr>
            <w:r>
              <w:rPr>
                <w:sz w:val="20"/>
                <w:szCs w:val="20"/>
                <w:kern w:val="0"/>
                <w:rFonts w:ascii="Times New Roman" w:hAnsi="Times New Roman"/>
              </w:rPr>
            </w:r>
          </w:p>
          <w:p>
            <w:pPr>
              <w:pStyle w:val="Normal"/>
              <w:ind w:firstLine="420"/>
              <w:rPr>
                <w:sz w:val="20"/>
                <w:szCs w:val="20"/>
                <w:kern w:val="0"/>
                <w:rFonts w:ascii="Times New Roman" w:hAnsi="Times New Roman"/>
              </w:rPr>
            </w:pPr>
            <w:r>
              <w:rPr>
                <w:sz w:val="20"/>
                <w:szCs w:val="20"/>
                <w:kern w:val="0"/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690" w:hRule="atLeast"/>
        </w:trPr>
        <w:tc>
          <w:tcPr>
            <w:tcW w:w="9061" w:type="dxa"/>
            <w:gridSpan w:val="4"/>
            <w:vAlign w:val="center"/>
            <w:textDirection w:val="lrTb"/>
          </w:tcPr>
          <w:p>
            <w:pPr>
              <w:pStyle w:val="Normal"/>
              <w:snapToGrid w:val="0"/>
              <w:outlineLvl w:val="0"/>
              <w:spacing w:after="60" w:before="60"/>
              <w:rPr>
                <w:sz w:val="28"/>
                <w:szCs w:val="28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8"/>
                <w:szCs w:val="28"/>
                <w:kern w:val="0"/>
                <w:rFonts w:ascii="方正黑体_GBK" w:hAnsi="方正黑体_GBK" w:eastAsia="方正黑体_GBK" w:hint="eastAsia"/>
              </w:rPr>
              <w:t xml:space="preserve">四、自我声明</w:t>
            </w:r>
            <w:r>
              <w:rPr>
                <w:sz w:val="28"/>
                <w:szCs w:val="28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4158" w:hRule="atLeast"/>
        </w:trPr>
        <w:tc>
          <w:tcPr>
            <w:tcW w:w="9061" w:type="dxa"/>
            <w:gridSpan w:val="4"/>
            <w:vAlign w:val="top"/>
            <w:textDirection w:val="lrTb"/>
          </w:tcPr>
          <w:p>
            <w:pPr>
              <w:pStyle w:val="Normal"/>
              <w:snapToGrid w:val="0"/>
              <w:spacing w:before="72" w:line="288" w:lineRule="auto"/>
              <w:ind w:firstLine="560" w:firstLineChars="200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本经营主体依据《“湖北精品”认定管理办法》进行自我评价，符合相关规定，现向“湖北精品”认定委员会申请“湖北精品”标识使用授权，随本声明附上自评报告和标准先进性评价报告以供查验，并对材料的真实性、有效性负责，特此声明。</w:t>
            </w:r>
            <w:r>
              <w:rPr>
                <w:sz w:val="28"/>
                <w:szCs w:val="28"/>
                <w:kern w:val="0"/>
                <w:rFonts w:ascii="方正仿宋_GBK" w:hAnsi="方正仿宋_GBK" w:eastAsia="方正仿宋_GBK"/>
              </w:rPr>
            </w:r>
          </w:p>
          <w:p>
            <w:pPr>
              <w:pStyle w:val="Normal"/>
              <w:wordWrap w:val="0"/>
              <w:snapToGrid w:val="0"/>
              <w:spacing w:line="288" w:lineRule="auto"/>
              <w:ind w:firstLine="638" w:firstLineChars="228"/>
              <w:rPr>
                <w:sz w:val="28"/>
                <w:szCs w:val="28"/>
                <w:kern w:val="0"/>
                <w:rFonts w:ascii="方正仿宋_GBK" w:hAnsi="方正仿宋_GBK" w:eastAsia="方正仿宋_GBK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/>
              </w:rPr>
            </w:r>
          </w:p>
          <w:p>
            <w:pPr>
              <w:pStyle w:val="Normal"/>
              <w:wordWrap w:val="0"/>
              <w:snapToGrid w:val="0"/>
              <w:spacing w:line="288" w:lineRule="auto"/>
              <w:ind w:firstLine="638" w:firstLineChars="228"/>
              <w:rPr>
                <w:sz w:val="28"/>
                <w:szCs w:val="28"/>
                <w:kern w:val="0"/>
                <w:rFonts w:ascii="方正仿宋_GBK" w:hAnsi="方正仿宋_GBK" w:eastAsia="方正仿宋_GBK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/>
              </w:rPr>
            </w:r>
          </w:p>
          <w:p>
            <w:pPr>
              <w:pStyle w:val="Normal"/>
              <w:wordWrap w:val="0"/>
              <w:snapToGrid w:val="0"/>
              <w:spacing w:line="288" w:lineRule="auto"/>
              <w:ind w:firstLine="4552" w:firstLineChars="1626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经营主体名称（盖章）      </w:t>
            </w:r>
            <w:r>
              <w:rPr>
                <w:sz w:val="28"/>
                <w:szCs w:val="28"/>
                <w:kern w:val="0"/>
                <w:rFonts w:ascii="方正仿宋_GBK" w:hAnsi="方正仿宋_GBK" w:eastAsia="方正仿宋_GBK"/>
              </w:rPr>
            </w:r>
          </w:p>
          <w:p>
            <w:pPr>
              <w:pStyle w:val="Normal"/>
              <w:snapToGrid w:val="0"/>
              <w:spacing w:line="288" w:lineRule="auto"/>
              <w:ind w:firstLine="5320" w:firstLineChars="1900"/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8"/>
                <w:szCs w:val="28"/>
                <w:kern w:val="0"/>
                <w:rFonts w:ascii="方正仿宋_GBK" w:hAnsi="方正仿宋_GBK" w:eastAsia="方正仿宋_GBK" w:hint="eastAsia"/>
              </w:rPr>
              <w:t xml:space="preserve">年  月  日</w:t>
            </w:r>
            <w:r>
              <w:rPr>
                <w:sz w:val="28"/>
                <w:szCs w:val="28"/>
                <w:kern w:val="0"/>
                <w:rFonts w:ascii="Times New Roman" w:hAnsi="Times New Roman" w:eastAsia="方正仿宋_GBK"/>
              </w:rPr>
            </w:r>
          </w:p>
        </w:tc>
      </w:tr>
    </w:tbl>
    <w:p>
      <w:pPr>
        <w:pStyle w:val="Normal"/>
        <w:widowControl w:val="1"/>
        <w:jc w:val="start"/>
        <w:widowControl/>
        <w:rPr>
          <w:szCs w:val="32"/>
          <w:rFonts w:ascii="方正黑体_GBK" w:hAnsi="方正黑体_GBK" w:eastAsia="方正黑体_GBK" w:hint="eastAsia"/>
        </w:rPr>
      </w:pPr>
      <w:ins w:author="ruijie" w:date="2024-07-08T12:9:00Z">
        <w:r>
          <w:rPr>
            <w:szCs w:val="32"/>
            <w:rFonts w:ascii="方正黑体_GBK" w:hAnsi="方正黑体_GBK" w:eastAsia="方正黑体_GBK" w:hint="eastAsia"/>
          </w:rPr>
        </w:r>
      </w:ins>
    </w:p>
    <w:p>
      <w:pPr>
        <w:pStyle w:val="Normal"/>
        <w:widowControl w:val="1"/>
        <w:jc w:val="start"/>
        <w:widowControl/>
        <w:rPr>
          <w:szCs w:val="32"/>
          <w:rFonts w:ascii="方正黑体_GBK" w:hAnsi="方正黑体_GBK" w:eastAsia="方正黑体_GBK" w:hint="eastAsia"/>
        </w:rPr>
      </w:pPr>
      <w:r>
        <w:rPr>
          <w:szCs w:val="32"/>
          <w:rFonts w:ascii="方正黑体_GBK" w:hAnsi="方正黑体_GBK" w:eastAsia="方正黑体_GBK" w:hint="eastAsia"/>
        </w:rPr>
        <w:t xml:space="preserve">附</w:t>
      </w:r>
      <w:r>
        <w:rPr>
          <w:szCs w:val="32"/>
          <w:rFonts w:ascii="方正黑体_GBK" w:hAnsi="方正黑体_GBK" w:eastAsia="方正黑体_GBK"/>
        </w:rPr>
        <w:t xml:space="preserve">件</w:t>
      </w:r>
      <w:r>
        <w:rPr>
          <w:szCs w:val="32"/>
          <w:rFonts w:ascii="方正黑体_GBK" w:hAnsi="方正黑体_GBK" w:eastAsia="方正黑体_GBK" w:hint="eastAsia"/>
        </w:rPr>
        <w:t xml:space="preserve">3</w:t>
      </w:r>
      <w:r>
        <w:rPr>
          <w:szCs w:val="32"/>
          <w:rFonts w:ascii="方正黑体_GBK" w:hAnsi="方正黑体_GBK" w:eastAsia="方正黑体_GBK"/>
        </w:rPr>
      </w:r>
    </w:p>
    <w:p>
      <w:pPr>
        <w:pStyle w:val="UserStyle_4"/>
        <w:jc w:val="start"/>
        <w:spacing w:line="579" w:lineRule="exact"/>
        <w:ind w:firstLine="0" w:firstLineChars="0"/>
        <w:rPr>
          <w:sz w:val="32"/>
          <w:szCs w:val="32"/>
          <w:rFonts w:ascii="方正仿宋_GBK" w:hAnsi="方正仿宋_GBK" w:eastAsia="方正仿宋_GBK"/>
        </w:rPr>
      </w:pPr>
      <w:r>
        <w:rPr>
          <w:sz w:val="32"/>
          <w:szCs w:val="32"/>
          <w:rFonts w:ascii="方正仿宋_GBK" w:hAnsi="方正仿宋_GBK" w:eastAsia="方正仿宋_GBK"/>
        </w:rPr>
      </w:r>
    </w:p>
    <w:p>
      <w:pPr>
        <w:pStyle w:val="UserStyle_4"/>
        <w:jc w:val="center"/>
        <w:spacing w:line="579" w:lineRule="exact"/>
        <w:ind w:firstLine="0" w:firstLineChars="0"/>
        <w:rPr>
          <w:sz w:val="44"/>
          <w:szCs w:val="44"/>
          <w:rFonts w:ascii="方正小标宋_GBK" w:hAnsi="黑体" w:eastAsia="方正小标宋_GBK" w:hint="eastAsia"/>
        </w:rPr>
      </w:pPr>
      <w:r>
        <w:rPr>
          <w:sz w:val="44"/>
          <w:szCs w:val="44"/>
          <w:rFonts w:ascii="方正小标宋_GBK" w:hAnsi="黑体" w:eastAsia="方正小标宋_GBK" w:hint="eastAsia"/>
        </w:rPr>
        <w:t xml:space="preserve">“湖北精品”培育推荐汇总表</w:t>
      </w:r>
      <w:r>
        <w:rPr>
          <w:sz w:val="44"/>
          <w:szCs w:val="44"/>
          <w:rFonts w:ascii="方正小标宋_GBK" w:hAnsi="黑体" w:eastAsia="方正小标宋_GBK"/>
        </w:rPr>
      </w:r>
    </w:p>
    <w:p>
      <w:pPr>
        <w:pStyle w:val="UserStyle_4"/>
        <w:jc w:val="start"/>
        <w:spacing w:line="579" w:lineRule="exact"/>
        <w:ind w:firstLine="0" w:firstLineChars="0"/>
        <w:rPr>
          <w:sz w:val="32"/>
          <w:szCs w:val="32"/>
          <w:rFonts w:ascii="方正仿宋_GBK" w:hAnsi="方正仿宋_GBK" w:eastAsia="方正仿宋_GBK"/>
        </w:rPr>
      </w:pPr>
      <w:r>
        <w:rPr>
          <w:sz w:val="32"/>
          <w:szCs w:val="32"/>
          <w:rFonts w:ascii="方正仿宋_GBK" w:hAnsi="方正仿宋_GBK" w:eastAsia="方正仿宋_GBK"/>
        </w:rPr>
      </w:r>
    </w:p>
    <w:p>
      <w:pPr>
        <w:pStyle w:val="Normal"/>
        <w:snapToGrid w:val="0"/>
        <w:spacing w:after="24" w:before="134" w:line="320" w:lineRule="exact"/>
        <w:rPr>
          <w:sz w:val="24"/>
          <w:szCs w:val="24"/>
          <w:kern w:val="0"/>
          <w:rFonts w:ascii="方正黑体_GBK" w:hAnsi="方正黑体_GBK" w:eastAsia="方正黑体_GBK" w:hint="eastAsia"/>
        </w:rPr>
      </w:pPr>
      <w:r>
        <w:rPr>
          <w:sz w:val="24"/>
          <w:szCs w:val="24"/>
          <w:kern w:val="0"/>
          <w:rFonts w:ascii="方正黑体_GBK" w:hAnsi="方正黑体_GBK" w:eastAsia="方正黑体_GBK" w:hint="eastAsia"/>
        </w:rPr>
        <w:t xml:space="preserve">填报单位（加盖公章）：</w:t>
      </w:r>
      <w:r>
        <w:rPr>
          <w:b w:val="1"/>
          <w:sz w:val="36"/>
          <w:szCs w:val="36"/>
          <w:kern w:val="0"/>
          <w:rFonts w:ascii="宋体" w:hAnsi="宋体"/>
        </w:rPr>
      </w:r>
    </w:p>
    <w:tbl>
      <w:tblPr>
        <w:tblW w:w="5077" w:type="pct"/>
        <w:jc w:val="center"/>
        <w:tblInd w:type="dxa" w:w="-108.000000"/>
        <w:tblLayout w:type="autofi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804.000000"/>
        <w:gridCol w:w="1283.000000"/>
        <w:gridCol w:w="1159.000000"/>
        <w:gridCol w:w="1395.000000"/>
        <w:gridCol w:w="1702.000000"/>
        <w:gridCol w:w="1549.000000"/>
        <w:gridCol w:w="1309.000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3" w:hRule="atLeast"/>
        </w:trPr>
        <w:tc>
          <w:tcPr>
            <w:tcW w:w="43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序号</w:t>
            </w:r>
            <w:r>
              <w:rPr>
                <w:sz w:val="24"/>
                <w:szCs w:val="24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69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经营主体名称</w:t>
            </w:r>
            <w:r>
              <w:rPr>
                <w:sz w:val="24"/>
                <w:szCs w:val="24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630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属地</w:t>
            </w:r>
            <w:r>
              <w:rPr>
                <w:sz w:val="24"/>
                <w:szCs w:val="24"/>
                <w:kern w:val="0"/>
                <w:rFonts w:ascii="方正黑体_GBK" w:hAnsi="方正黑体_GBK" w:eastAsia="方正黑体_GBK"/>
              </w:rPr>
            </w:r>
          </w:p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（</w:t>
            </w:r>
            <w:r>
              <w:rPr>
                <w:u w:val="single"/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  </w:t>
            </w:r>
            <w:r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市</w:t>
            </w:r>
            <w:r>
              <w:rPr>
                <w:u w:val="single"/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    </w:t>
            </w:r>
            <w:r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县）</w:t>
            </w:r>
            <w:r>
              <w:rPr>
                <w:sz w:val="24"/>
                <w:szCs w:val="24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758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产品/服务名称</w:t>
            </w:r>
            <w:r>
              <w:rPr>
                <w:sz w:val="24"/>
                <w:szCs w:val="24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925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产品/服务执行标准名称、编号</w:t>
            </w:r>
            <w:r>
              <w:rPr>
                <w:sz w:val="24"/>
                <w:szCs w:val="24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842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所属行业类别（行业分类代码）</w:t>
            </w:r>
            <w:r>
              <w:rPr>
                <w:sz w:val="24"/>
                <w:szCs w:val="24"/>
                <w:kern w:val="0"/>
                <w:rFonts w:ascii="方正黑体_GBK" w:hAnsi="方正黑体_GBK" w:eastAsia="方正黑体_GBK"/>
              </w:rPr>
            </w:r>
          </w:p>
        </w:tc>
        <w:tc>
          <w:tcPr>
            <w:tcW w:w="711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</w:pPr>
            <w:r>
              <w:rPr>
                <w:sz w:val="24"/>
                <w:szCs w:val="24"/>
                <w:kern w:val="0"/>
                <w:rFonts w:ascii="方正黑体_GBK" w:hAnsi="方正黑体_GBK" w:eastAsia="方正黑体_GBK" w:hint="eastAsia"/>
              </w:rPr>
              <w:t xml:space="preserve">经营主体联系人、联系方式</w:t>
            </w:r>
            <w:r>
              <w:rPr>
                <w:sz w:val="24"/>
                <w:szCs w:val="24"/>
                <w:kern w:val="0"/>
                <w:rFonts w:ascii="方正黑体_GBK" w:hAnsi="方正黑体_GBK" w:eastAsia="方正黑体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3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  <w:t xml:space="preserve">1</w:t>
            </w: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9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30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58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925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842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11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3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  <w:t xml:space="preserve">2</w:t>
            </w: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9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30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58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925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842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11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3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  <w:t xml:space="preserve">3</w:t>
            </w: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9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30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58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925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842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11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3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  <w:t xml:space="preserve">4</w:t>
            </w: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9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30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58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925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842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11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3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  <w:t xml:space="preserve">5</w:t>
            </w: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9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30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58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925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842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11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3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  <w:t xml:space="preserve">6</w:t>
            </w: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9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30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58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925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842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11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3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  <w:t xml:space="preserve">7</w:t>
            </w: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9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30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58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925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842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11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3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  <w:t xml:space="preserve">8</w:t>
            </w: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9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30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58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925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842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11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43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 w:hint="eastAsia"/>
              </w:rPr>
              <w:t xml:space="preserve">9</w:t>
            </w: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97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630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58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925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842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  <w:tc>
          <w:tcPr>
            <w:tcW w:w="711" w:type="dxa"/>
            <w:vAlign w:val="center"/>
            <w:textDirection w:val="lrTb"/>
          </w:tcPr>
          <w:p>
            <w:pPr>
              <w:pStyle w:val="Normal"/>
              <w:snapToGrid w:val="0"/>
              <w:jc w:val="center"/>
              <w:spacing w:line="320" w:lineRule="exact"/>
              <w:ind w:firstLine="22"/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pPr>
            <w:r>
              <w:rPr>
                <w:sz w:val="24"/>
                <w:szCs w:val="24"/>
                <w:kern w:val="0"/>
                <w:rFonts w:ascii="方正仿宋_GBK" w:hAnsi="方正仿宋_GBK" w:eastAsia="方正仿宋_GBK"/>
              </w:rPr>
            </w:r>
          </w:p>
        </w:tc>
      </w:tr>
    </w:tbl>
    <w:p>
      <w:pPr>
        <w:pStyle w:val="Normal"/>
        <w:autoSpaceDE w:val="0"/>
        <w:autoSpaceDN w:val="0"/>
        <w:spacing w:line="0" w:lineRule="atLeast"/>
        <w:rPr>
          <w:szCs w:val="21"/>
          <w:kern w:val="0"/>
          <w:rFonts w:ascii="方正仿宋_GBK" w:hAnsi="方正仿宋_GBK" w:eastAsia="方正仿宋_GBK" w:hint="eastAsia"/>
        </w:rPr>
      </w:pPr>
      <w:r>
        <w:rPr>
          <w:szCs w:val="21"/>
          <w:kern w:val="0"/>
          <w:rFonts w:ascii="方正仿宋_GBK" w:hAnsi="方正仿宋_GBK" w:eastAsia="方正仿宋_GBK" w:hint="eastAsia"/>
        </w:rPr>
        <w:t xml:space="preserve">备注：此表由市州市场监管局填写。</w:t>
      </w:r>
      <w:r>
        <w:rPr>
          <w:szCs w:val="20"/>
        </w:rPr>
      </w:r>
    </w:p>
    <w:p>
      <w:pPr>
        <w:pStyle w:val="Normal"/>
        <w:spacing w:line="579" w:lineRule="exact"/>
        <w:rPr>
          <w:szCs w:val="32"/>
          <w:kern w:val="0"/>
          <w:rFonts w:ascii="方正仿宋_GBK" w:eastAsia="方正仿宋_GBK"/>
        </w:rPr>
      </w:pPr>
      <w:r>
        <w:rPr>
          <w:szCs w:val="32"/>
          <w:kern w:val="0"/>
          <w:rFonts w:ascii="方正仿宋_GBK" w:eastAsia="方正仿宋_GBK"/>
        </w:rPr>
      </w:r>
    </w:p>
    <w:sectPr>
      <w:footerReference r:id="rId4" w:type="default"/>
      <w:footerReference r:id="rId3" w:type="even"/>
      <w:titlePg/>
      <w:type w:val="nextPage"/>
      <w:docGrid w:type="default" w:linePitch="623" w:charSpace="4966"/>
      <w:pgSz w:w="11907" w:h="16840"/>
      <w:pgMar w:top="2098" w:right="1531" w:bottom="1134" w:left="1531" w:header="0" w:footer="737" w:gutter="0"/>
      <w:pgNumType w:start="1"/>
      <w:pgNumType w:start="1"/>
    </w:sectPr>
  </w:body>
</w:document>
</file>

<file path=word/fontTable.xml><?xml version="1.0" encoding="utf-8"?>
<w:fonts xmlns:w="http://schemas.openxmlformats.org/wordprocessingml/2006/main"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imes New Roman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小标宋">
    <w:altName w:val="方正小标宋_GBK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GB1_CNKI">
    <w:altName w:val="Noto Serif CJK SC"/>
    <w:panose1 w:val="02000500000000000000"/>
    <w:charset w:val="00"/>
    <w:family w:val="auto"/>
    <w:pitch w:val="default"/>
    <w:sig w:usb0="00000000" w:usb1="00000000" w:usb2="00000010" w:usb3="00000000" w:csb0="00040003" w:csb1="00000000"/>
  </w:font>
  <w:font w:name="方正仿宋_GBK-WinCharSetFFFF-H">
    <w:altName w:val="方正仿宋_GBK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-WinCharSetFFFF-H">
    <w:altName w:val="方正黑体_GBK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o="urn:schemas-microsoft-com:office:office" xmlns:v="urn:schemas-microsoft-com:vml" xmlns:w="http://schemas.openxmlformats.org/wordprocessingml/2006/main" xmlns:w10="urn:schemas-microsoft-com:office:word" xmlns:r="http://schemas.openxmlformats.org/officeDocument/2006/relationships">
  <w:p>
    <w:pPr>
      <w:pStyle w:val="Footer"/>
      <w:tabs>
        <w:tab w:val="clear" w:pos="4153"/>
        <w:tab w:val="clear" w:pos="8306"/>
      </w:tabs>
      <w:ind w:left="320" w:leftChars="100"/>
      <w:rPr>
        <w:sz w:val="28"/>
        <w:szCs w:val="28"/>
        <w:rFonts w:ascii="宋体" w:hAnsi="宋体" w:hint="eastAsia"/>
      </w:rPr>
    </w:pPr>
    <w:r>
      <w:rPr>
        <w:sz w:val="28"/>
        <w:szCs w:val="28"/>
        <w:rFonts w:ascii="宋体" w:hAnsi="宋体" w:hint="eastAsia"/>
      </w:rPr>
      <w:t xml:space="preserve">— </w:t>
    </w:r>
    <w:r>
      <w:rPr>
        <w:sz w:val="28"/>
        <w:szCs w:val="28"/>
        <w:rFonts w:ascii="宋体" w:hAnsi="宋体"/>
      </w:rPr>
      <w:fldChar w:fldCharType="begin"/>
    </w:r>
    <w:r>
      <w:rPr>
        <w:sz w:val="28"/>
        <w:szCs w:val="28"/>
        <w:rFonts w:ascii="宋体" w:hAnsi="宋体"/>
      </w:rPr>
      <w:instrText xml:space="preserve"> PAGE   \* MERGEFORMAT </w:instrText>
    </w:r>
    <w:r>
      <w:rPr>
        <w:sz w:val="28"/>
        <w:szCs w:val="28"/>
        <w:rFonts w:ascii="宋体" w:hAnsi="宋体"/>
      </w:rPr>
      <w:fldChar w:fldCharType="separate"/>
    </w:r>
    <w:r>
      <w:rPr>
        <w:sz w:val="28"/>
        <w:lang w:val="zh-CN"/>
        <w:szCs w:val="28"/>
        <w:rFonts w:ascii="宋体" w:hAnsi="宋体"/>
      </w:rPr>
      <w:t xml:space="preserve">2</w:t>
    </w:r>
    <w:r>
      <w:rPr>
        <w:sz w:val="28"/>
        <w:szCs w:val="28"/>
        <w:rFonts w:ascii="宋体" w:hAnsi="宋体"/>
      </w:rPr>
      <w:fldChar w:fldCharType="end"/>
    </w:r>
    <w:r>
      <w:rPr>
        <w:sz w:val="28"/>
        <w:szCs w:val="28"/>
        <w:rFonts w:ascii="宋体" w:hAnsi="宋体" w:hint="eastAsia"/>
      </w:rPr>
      <w:t xml:space="preserve"> —</w:t>
    </w:r>
    <w:r>
      <w:rPr>
        <w:sz w:val="28"/>
        <w:szCs w:val="28"/>
        <w:rFonts w:ascii="宋体" w:hAnsi="宋体"/>
      </w:rPr>
    </w:r>
  </w:p>
</w:ftr>
</file>

<file path=word/footer2.xml><?xml version="1.0" encoding="utf-8"?>
<w:ftr xmlns:o="urn:schemas-microsoft-com:office:office" xmlns:v="urn:schemas-microsoft-com:vml" xmlns:w="http://schemas.openxmlformats.org/wordprocessingml/2006/main" xmlns:w10="urn:schemas-microsoft-com:office:word" xmlns:r="http://schemas.openxmlformats.org/officeDocument/2006/relationships">
  <w:p>
    <w:pPr>
      <w:pStyle w:val="Footer"/>
      <w:jc w:val="end"/>
      <w:tabs>
        <w:tab w:val="clear" w:pos="4153"/>
        <w:tab w:val="clear" w:pos="8306"/>
      </w:tabs>
      <w:ind w:right="320" w:rightChars="100"/>
      <w:rPr>
        <w:sz w:val="28"/>
        <w:szCs w:val="28"/>
        <w:rFonts w:ascii="宋体" w:hAnsi="宋体" w:hint="eastAsia"/>
      </w:rPr>
    </w:pPr>
    <w:r>
      <w:rPr>
        <w:sz w:val="28"/>
        <w:szCs w:val="28"/>
        <w:rFonts w:ascii="宋体" w:hAnsi="宋体" w:hint="eastAsia"/>
      </w:rPr>
      <w:t xml:space="preserve">— </w:t>
    </w:r>
    <w:r>
      <w:rPr>
        <w:sz w:val="28"/>
        <w:szCs w:val="28"/>
        <w:rFonts w:ascii="宋体" w:hAnsi="宋体"/>
      </w:rPr>
      <w:fldChar w:fldCharType="begin"/>
    </w:r>
    <w:r>
      <w:rPr>
        <w:sz w:val="28"/>
        <w:szCs w:val="28"/>
        <w:rFonts w:ascii="宋体" w:hAnsi="宋体"/>
      </w:rPr>
      <w:instrText xml:space="preserve"> PAGE   \* MERGEFORMAT </w:instrText>
    </w:r>
    <w:r>
      <w:rPr>
        <w:sz w:val="28"/>
        <w:szCs w:val="28"/>
        <w:rFonts w:ascii="宋体" w:hAnsi="宋体"/>
      </w:rPr>
      <w:fldChar w:fldCharType="separate"/>
    </w:r>
    <w:r>
      <w:rPr>
        <w:sz w:val="28"/>
        <w:lang w:val="zh-CN"/>
        <w:szCs w:val="28"/>
        <w:rFonts w:ascii="宋体" w:hAnsi="宋体"/>
      </w:rPr>
      <w:t xml:space="preserve">3</w:t>
    </w:r>
    <w:r>
      <w:rPr>
        <w:sz w:val="28"/>
        <w:szCs w:val="28"/>
        <w:rFonts w:ascii="宋体" w:hAnsi="宋体"/>
      </w:rPr>
      <w:fldChar w:fldCharType="end"/>
    </w:r>
    <w:r>
      <w:rPr>
        <w:sz w:val="28"/>
        <w:szCs w:val="28"/>
        <w:rFonts w:ascii="宋体" w:hAnsi="宋体" w:hint="eastAsia"/>
      </w:rPr>
      <w:t xml:space="preserve"> —</w:t>
    </w:r>
    <w:r>
      <w:rPr>
        <w:sz w:val="28"/>
        <w:szCs w:val="28"/>
        <w:rFonts w:ascii="宋体" w:hAnsi="宋体"/>
      </w:rPr>
    </w:r>
  </w:p>
</w:ftr>
</file>

<file path=word/settings.xml><?xml version="1.0" encoding="utf-8"?>
<w:settings xmlns:w="http://schemas.openxmlformats.org/wordprocessingml/2006/main">
  <w:defaultTabStop w:val="420"/>
  <w:displayHorizontalDrawingGridEvery w:val="0"/>
  <w:displayVerticalDrawingGridEvery w:val="2"/>
  <w:evenAndOddHeaders w:val="true"/>
  <w:zoom w:percent="100"/>
  <w:compat>
    <w:balanceSingleByteDoubleByteWidth/>
    <w:doNotLeaveBackslashAlone/>
    <w:ulTrailSpace/>
    <w:doNotExpandShiftReturn/>
    <w:adjustLineHeightInTable/>
    <w:compatSetting w:val="11" w:uri="http://schemas.microsoft.com/office/word" w:name="compatibilityMode"/>
  </w:compat>
  <w:rsids/>
  <w:clrSchemeMapping tx1="dk1" tx2="dk2" bg1="lt1" bg2="lt2"/>
  <w:decimalSymbol/>
  <w:listSeparator/>
</w:settings>
</file>

<file path=word/styles.xml><?xml version="1.0" encoding="utf-8"?>
<w:styles xmlns:w="http://schemas.openxmlformats.org/wordprocessingml/2006/main">
  <w:docDefaults>
    <w:rPrDefault>
      <w:rPr>
        <w:lang w:val="en-US"/>
        <w:rFonts w:ascii="Calibri" w:hAnsi="Calibri" w:eastAsia="宋体" w:cs="Times New Roman"/>
      </w:rPr>
    </w:rPrDefault>
    <w:pPrDefault/>
  </w:docDefaults>
  <w:style w:type="paragraph" w:styleId="Normal">
    <w:name w:val="Normal"/>
    <w:link w:val="Normal"/>
    <w:pPr>
      <w:widowControl w:val="0"/>
      <w:jc w:val="both"/>
      <w:widowControl w:val="off"/>
    </w:pPr>
    <w:rPr>
      <w:sz w:val="32"/>
      <w:lang w:val="en-US" w:eastAsia="zh-CN" w:bidi="ar-SA"/>
      <w:szCs w:val="22"/>
      <w:kern w:val="2"/>
    </w:rPr>
  </w:style>
  <w:style w:type="character" w:styleId="NormalCharacter">
    <w:name w:val="默认段落字体"/>
    <w:link w:val="Normal"/>
    <w:semiHidden/>
  </w:style>
  <w:style w:type="table" w:styleId="TableNormal">
    <w:name w:val="普通表格"/>
    <w:link w:val="Normal"/>
    <w:semiHidden/>
  </w:style>
  <w:style w:type="paragraph" w:styleId="BodyText">
    <w:name w:val="正文文本"/>
    <w:basedOn w:val="Normal"/>
    <w:link w:val="UserStyle_0"/>
    <w:pPr>
      <w:spacing w:line="0" w:lineRule="atLeast"/>
    </w:pPr>
    <w:rPr>
      <w:sz w:val="44"/>
      <w:szCs w:val="24"/>
      <w:rFonts w:ascii="Calibri" w:hAnsi="Calibri" w:eastAsia="小标宋"/>
    </w:rPr>
  </w:style>
  <w:style w:type="character" w:styleId="UserStyle_0">
    <w:name w:val="正文文本 Char"/>
    <w:basedOn w:val="NormalCharacter"/>
    <w:link w:val="BodyText"/>
    <w:rPr>
      <w:sz w:val="44"/>
      <w:szCs w:val="24"/>
      <w:rFonts w:ascii="Calibri" w:hAnsi="Calibri" w:eastAsia="小标宋"/>
    </w:rPr>
  </w:style>
  <w:style w:type="paragraph" w:styleId="BodyTextIndent">
    <w:name w:val="正文文本缩进"/>
    <w:basedOn w:val="Normal"/>
    <w:link w:val="Normal"/>
    <w:pPr>
      <w:ind w:firstLine="630"/>
    </w:pPr>
    <w:rPr>
      <w:sz w:val="32"/>
      <w:szCs w:val="20"/>
      <w:rFonts w:ascii="仿宋_GB2312" w:hAnsi="Times New Roman" w:eastAsia="仿宋_GB2312"/>
    </w:rPr>
  </w:style>
  <w:style w:type="paragraph" w:styleId="Footer">
    <w:name w:val="页脚"/>
    <w:basedOn w:val="Normal"/>
    <w:link w:val="UserStyle_1"/>
    <w:pPr>
      <w:snapToGrid w:val="0"/>
      <w:jc w:val="start"/>
      <w:tabs>
        <w:tab w:val="center" w:pos="4153"/>
        <w:tab w:val="right" w:pos="8306"/>
      </w:tabs>
    </w:pPr>
    <w:rPr>
      <w:sz w:val="18"/>
      <w:szCs w:val="18"/>
    </w:rPr>
  </w:style>
  <w:style w:type="character" w:styleId="UserStyle_1">
    <w:name w:val="页脚 Char"/>
    <w:basedOn w:val="NormalCharacter"/>
    <w:link w:val="Footer"/>
    <w:rPr>
      <w:sz w:val="18"/>
      <w:szCs w:val="18"/>
      <w:kern w:val="2"/>
    </w:rPr>
  </w:style>
  <w:style w:type="paragraph" w:styleId="Header">
    <w:name w:val="页眉"/>
    <w:basedOn w:val="Normal"/>
    <w:link w:val="UserStyle_2"/>
    <w:pPr>
      <w:snapToGrid w:val="0"/>
      <w:jc w:val="center"/>
      <w:pBdr>
        <w:bottom w:val="single" w:color="000000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styleId="UserStyle_2">
    <w:name w:val="页眉 Char"/>
    <w:basedOn w:val="NormalCharacter"/>
    <w:link w:val="Header"/>
    <w:rPr>
      <w:sz w:val="18"/>
      <w:szCs w:val="18"/>
      <w:kern w:val="2"/>
    </w:rPr>
  </w:style>
  <w:style w:type="paragraph" w:styleId="HtmlNormal">
    <w:name w:val="普通(网站)"/>
    <w:basedOn w:val="Normal"/>
    <w:link w:val="Normal"/>
    <w:pPr>
      <w:jc w:val="start"/>
      <w:spacing w:after="100" w:afterAutospacing="1" w:before="100" w:beforeAutospacing="1"/>
    </w:pPr>
    <w:rPr>
      <w:sz w:val="24"/>
      <w:szCs w:val="24"/>
      <w:kern w:val="0"/>
      <w:rFonts w:ascii="Calibri" w:hAnsi="Calibri" w:eastAsia="宋体"/>
    </w:rPr>
  </w:style>
  <w:style w:type="table" w:styleId="TableGrid">
    <w:name w:val="网格型"/>
    <w:basedOn w:val="TableNormal"/>
    <w:link w:val="Normal"/>
  </w:style>
  <w:style w:type="character" w:styleId="Strong">
    <w:name w:val="要点"/>
    <w:basedOn w:val="NormalCharacter"/>
    <w:link w:val="Normal"/>
    <w:rPr>
      <w:b w:val="1"/>
      <w:rFonts w:ascii="Calibri" w:hAnsi="Calibri" w:eastAsia="宋体"/>
    </w:rPr>
  </w:style>
  <w:style w:type="character" w:styleId="PageNumber">
    <w:name w:val="页码"/>
    <w:basedOn w:val="NormalCharacter"/>
    <w:link w:val="Normal"/>
  </w:style>
  <w:style w:type="paragraph" w:styleId="UserStyle_3">
    <w:name w:val="table"/>
    <w:basedOn w:val="Normal"/>
    <w:link w:val="Normal"/>
    <w:pPr>
      <w:widowControl w:val="1"/>
      <w:keepNext w:val="0"/>
      <w:keepLines w:val="0"/>
      <w:snapToGrid w:val="0"/>
      <w:jc w:val="start"/>
      <w:widowControl/>
      <w:suppressLineNumbers w:val="off"/>
      <w:spacing w:after="0" w:afterAutospacing="0" w:before="0" w:beforeAutospacing="0"/>
      <w:ind w:left="0" w:right="0"/>
    </w:pPr>
    <w:rPr>
      <w:sz w:val="24"/>
      <w:lang w:val="en-US" w:eastAsia="zh-CN" w:bidi="ar"/>
      <w:szCs w:val="22"/>
      <w:kern w:val="2"/>
      <w:rFonts w:ascii="宋体" w:hAnsi="Calibri" w:eastAsia="宋体" w:hint="eastAsia"/>
    </w:rPr>
  </w:style>
  <w:style w:type="paragraph" w:styleId="UserStyle_4">
    <w:name w:val="段"/>
    <w:link w:val="Normal"/>
    <w:pPr>
      <w:autoSpaceDE w:val="0"/>
      <w:autoSpaceDN w:val="0"/>
      <w:jc w:val="both"/>
      <w:ind w:firstLine="200" w:firstLineChars="200"/>
    </w:pPr>
    <w:rPr>
      <w:sz w:val="21"/>
      <w:lang w:val="en-US" w:eastAsia="zh-CN" w:bidi="ar-SA"/>
      <w:rFonts w:ascii="宋体" w:hAnsi="Times New Roman"/>
    </w:r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footer" Target="footer2.xml" /><Relationship Id="rId1" Type="http://schemas.openxmlformats.org/officeDocument/2006/relationships/settings" Target="settings.xml" /><Relationship Id="rId3" Type="http://schemas.openxmlformats.org/officeDocument/2006/relationships/footer" Target="footer1.xml" /><Relationship Id="rId2" Type="http://schemas.openxmlformats.org/officeDocument/2006/relationships/fontTable" Target="fontTable.xml" /><Relationship Id="rId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>
  <Template/>
  <TotalTime>0</TotalTime>
  <Pages>0</Pages>
  <Words>0</Words>
  <Characters>0</Characters>
  <Application/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/>
  <cp:keywords/>
  <dc:description/>
  <cp:lastModifiedBy/>
  <cp:revision>0</cp:revision>
</cp:coreProperties>
</file>